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471F4FB9" w:rsidR="00B54FC5" w:rsidRPr="00D94A67" w:rsidDel="00E937DF" w:rsidRDefault="00BE3929">
      <w:pPr>
        <w:spacing w:after="0" w:line="240" w:lineRule="auto"/>
        <w:jc w:val="right"/>
        <w:rPr>
          <w:del w:id="0" w:author="Adriana" w:date="2023-05-18T15:10:00Z"/>
          <w:rFonts w:eastAsia="Trebuchet MS" w:cstheme="minorHAnsi"/>
          <w:b/>
          <w:rPrChange w:id="1" w:author="Adriana" w:date="2023-05-18T15:14:00Z">
            <w:rPr>
              <w:del w:id="2" w:author="Adriana" w:date="2023-05-18T15:10:00Z"/>
              <w:rFonts w:ascii="Times New Roman" w:eastAsia="Trebuchet MS" w:hAnsi="Times New Roman" w:cs="Times New Roman"/>
              <w:b/>
            </w:rPr>
          </w:rPrChange>
        </w:rPr>
      </w:pPr>
      <w:del w:id="3" w:author="Adriana" w:date="2023-05-18T15:10:00Z">
        <w:r w:rsidRPr="00D94A67" w:rsidDel="00E937DF">
          <w:rPr>
            <w:rFonts w:cstheme="minorHAnsi"/>
            <w:b/>
            <w:sz w:val="24"/>
            <w:szCs w:val="24"/>
            <w:rPrChange w:id="4" w:author="Adriana" w:date="2023-05-18T15:14:00Z">
              <w:rPr>
                <w:rFonts w:ascii="Trebuchet MS" w:hAnsi="Trebuchet MS"/>
                <w:b/>
                <w:sz w:val="24"/>
                <w:szCs w:val="24"/>
              </w:rPr>
            </w:rPrChange>
          </w:rPr>
          <w:delText xml:space="preserve">ANEXA </w:delText>
        </w:r>
        <w:r w:rsidR="001B2B63" w:rsidRPr="00D94A67" w:rsidDel="00E937DF">
          <w:rPr>
            <w:rFonts w:cstheme="minorHAnsi"/>
            <w:b/>
            <w:sz w:val="24"/>
            <w:szCs w:val="24"/>
            <w:rPrChange w:id="5" w:author="Adriana" w:date="2023-05-18T15:14:00Z">
              <w:rPr>
                <w:rFonts w:ascii="Trebuchet MS" w:hAnsi="Trebuchet MS"/>
                <w:b/>
                <w:sz w:val="24"/>
                <w:szCs w:val="24"/>
              </w:rPr>
            </w:rPrChange>
          </w:rPr>
          <w:delText xml:space="preserve">NR. </w:delText>
        </w:r>
        <w:r w:rsidRPr="00D94A67" w:rsidDel="00E937DF">
          <w:rPr>
            <w:rFonts w:cstheme="minorHAnsi"/>
            <w:b/>
            <w:sz w:val="24"/>
            <w:szCs w:val="24"/>
            <w:rPrChange w:id="6" w:author="Adriana" w:date="2023-05-18T15:14:00Z">
              <w:rPr>
                <w:rFonts w:ascii="Trebuchet MS" w:hAnsi="Trebuchet MS"/>
                <w:b/>
                <w:sz w:val="24"/>
                <w:szCs w:val="24"/>
              </w:rPr>
            </w:rPrChange>
          </w:rPr>
          <w:delText xml:space="preserve">3 </w:delText>
        </w:r>
        <w:r w:rsidR="001B2B63" w:rsidRPr="00D94A67" w:rsidDel="00E937DF">
          <w:rPr>
            <w:rFonts w:cstheme="minorHAnsi"/>
            <w:b/>
            <w:bCs/>
            <w:sz w:val="24"/>
            <w:szCs w:val="24"/>
            <w:rPrChange w:id="7" w:author="Adriana" w:date="2023-05-18T15:14:00Z">
              <w:rPr>
                <w:rFonts w:ascii="Trebuchet MS" w:hAnsi="Trebuchet MS"/>
                <w:b/>
                <w:bCs/>
                <w:sz w:val="24"/>
                <w:szCs w:val="24"/>
              </w:rPr>
            </w:rPrChange>
          </w:rPr>
          <w:delText>la OMIPE  nr. _____</w:delText>
        </w:r>
        <w:r w:rsidR="001B2B63" w:rsidRPr="00D94A67" w:rsidDel="00E937DF">
          <w:rPr>
            <w:rFonts w:eastAsia="Trebuchet MS" w:cstheme="minorHAnsi"/>
            <w:b/>
            <w:rPrChange w:id="8" w:author="Adriana" w:date="2023-05-18T15:14:00Z">
              <w:rPr>
                <w:rFonts w:ascii="Times New Roman" w:eastAsia="Trebuchet MS" w:hAnsi="Times New Roman" w:cs="Times New Roman"/>
                <w:b/>
              </w:rPr>
            </w:rPrChange>
          </w:rPr>
          <w:delText xml:space="preserve"> </w:delText>
        </w:r>
      </w:del>
    </w:p>
    <w:p w14:paraId="5F3CDC7E" w14:textId="1742430D" w:rsidR="00B54FC5" w:rsidRPr="00D94A67" w:rsidDel="00E937DF" w:rsidRDefault="00B54FC5">
      <w:pPr>
        <w:spacing w:after="0" w:line="240" w:lineRule="auto"/>
        <w:jc w:val="right"/>
        <w:rPr>
          <w:del w:id="9" w:author="Adriana" w:date="2023-05-18T15:10:00Z"/>
          <w:rFonts w:cstheme="minorHAnsi"/>
          <w:b/>
          <w:bCs/>
          <w:sz w:val="24"/>
          <w:szCs w:val="24"/>
          <w:rPrChange w:id="10" w:author="Adriana" w:date="2023-05-18T15:14:00Z">
            <w:rPr>
              <w:del w:id="11" w:author="Adriana" w:date="2023-05-18T15:10:00Z"/>
              <w:rFonts w:ascii="Trebuchet MS" w:hAnsi="Trebuchet MS"/>
              <w:b/>
              <w:bCs/>
              <w:sz w:val="24"/>
              <w:szCs w:val="24"/>
            </w:rPr>
          </w:rPrChange>
        </w:rPr>
      </w:pPr>
    </w:p>
    <w:p w14:paraId="7E0E8BDA" w14:textId="695529DB" w:rsidR="00694857" w:rsidRPr="00D94A67" w:rsidDel="00E937DF" w:rsidRDefault="001B2B63" w:rsidP="00B54FC5">
      <w:pPr>
        <w:spacing w:after="0" w:line="240" w:lineRule="auto"/>
        <w:jc w:val="center"/>
        <w:rPr>
          <w:del w:id="12" w:author="Adriana" w:date="2023-05-18T15:10:00Z"/>
          <w:rFonts w:cstheme="minorHAnsi"/>
          <w:b/>
          <w:sz w:val="24"/>
          <w:szCs w:val="24"/>
          <w:rPrChange w:id="13" w:author="Adriana" w:date="2023-05-18T15:14:00Z">
            <w:rPr>
              <w:del w:id="14" w:author="Adriana" w:date="2023-05-18T15:10:00Z"/>
              <w:rFonts w:ascii="Trebuchet MS" w:hAnsi="Trebuchet MS"/>
              <w:b/>
              <w:sz w:val="24"/>
              <w:szCs w:val="24"/>
            </w:rPr>
          </w:rPrChange>
        </w:rPr>
      </w:pPr>
      <w:del w:id="15" w:author="Adriana" w:date="2023-05-18T15:10:00Z">
        <w:r w:rsidRPr="00D94A67" w:rsidDel="00E937DF">
          <w:rPr>
            <w:rFonts w:cstheme="minorHAnsi"/>
            <w:b/>
            <w:sz w:val="24"/>
            <w:szCs w:val="24"/>
            <w:rPrChange w:id="16" w:author="Adriana" w:date="2023-05-18T15:14:00Z">
              <w:rPr>
                <w:rFonts w:ascii="Trebuchet MS" w:hAnsi="Trebuchet MS"/>
                <w:b/>
                <w:sz w:val="24"/>
                <w:szCs w:val="24"/>
              </w:rPr>
            </w:rPrChange>
          </w:rPr>
          <w:delText xml:space="preserve">FORMATUL ȘI STRUCTURA CADRU </w:delText>
        </w:r>
        <w:r w:rsidR="00B54FC5" w:rsidRPr="00D94A67" w:rsidDel="00E937DF">
          <w:rPr>
            <w:rFonts w:cstheme="minorHAnsi"/>
            <w:b/>
            <w:sz w:val="24"/>
            <w:szCs w:val="24"/>
            <w:rPrChange w:id="17" w:author="Adriana" w:date="2023-05-18T15:14:00Z">
              <w:rPr>
                <w:rFonts w:ascii="Trebuchet MS" w:hAnsi="Trebuchet MS"/>
                <w:b/>
                <w:sz w:val="24"/>
                <w:szCs w:val="24"/>
              </w:rPr>
            </w:rPrChange>
          </w:rPr>
          <w:delText>AL</w:delText>
        </w:r>
        <w:r w:rsidR="00345E9B" w:rsidRPr="00D94A67" w:rsidDel="00E937DF">
          <w:rPr>
            <w:rFonts w:cstheme="minorHAnsi"/>
            <w:b/>
            <w:sz w:val="24"/>
            <w:szCs w:val="24"/>
            <w:rPrChange w:id="18" w:author="Adriana" w:date="2023-05-18T15:14:00Z">
              <w:rPr>
                <w:rFonts w:ascii="Trebuchet MS" w:hAnsi="Trebuchet MS"/>
                <w:b/>
                <w:sz w:val="24"/>
                <w:szCs w:val="24"/>
              </w:rPr>
            </w:rPrChange>
          </w:rPr>
          <w:delText>E</w:delText>
        </w:r>
        <w:r w:rsidR="00B54FC5" w:rsidRPr="00D94A67" w:rsidDel="00E937DF">
          <w:rPr>
            <w:rFonts w:cstheme="minorHAnsi"/>
            <w:b/>
            <w:sz w:val="24"/>
            <w:szCs w:val="24"/>
            <w:rPrChange w:id="19" w:author="Adriana" w:date="2023-05-18T15:14:00Z">
              <w:rPr>
                <w:rFonts w:ascii="Trebuchet MS" w:hAnsi="Trebuchet MS"/>
                <w:b/>
                <w:sz w:val="24"/>
                <w:szCs w:val="24"/>
              </w:rPr>
            </w:rPrChange>
          </w:rPr>
          <w:delText xml:space="preserve"> DECLARAȚIEI UNICE</w:delText>
        </w:r>
      </w:del>
    </w:p>
    <w:p w14:paraId="1C418679" w14:textId="77777777" w:rsidR="00B54FC5" w:rsidRPr="00D94A67" w:rsidRDefault="00B54FC5">
      <w:pPr>
        <w:spacing w:after="0" w:line="240" w:lineRule="auto"/>
        <w:rPr>
          <w:rFonts w:cstheme="minorHAnsi"/>
          <w:sz w:val="24"/>
          <w:szCs w:val="24"/>
          <w:rPrChange w:id="20" w:author="Adriana" w:date="2023-05-18T15:14:00Z">
            <w:rPr>
              <w:rFonts w:ascii="Trebuchet MS" w:hAnsi="Trebuchet MS"/>
              <w:sz w:val="24"/>
              <w:szCs w:val="24"/>
            </w:rPr>
          </w:rPrChange>
        </w:rPr>
      </w:pPr>
      <w:bookmarkStart w:id="21" w:name="_Hlk131884682"/>
    </w:p>
    <w:p w14:paraId="3D02C958" w14:textId="2D597835" w:rsidR="006B68AC" w:rsidRDefault="006B68AC">
      <w:pPr>
        <w:suppressAutoHyphens w:val="0"/>
        <w:spacing w:after="0" w:line="240" w:lineRule="auto"/>
        <w:jc w:val="right"/>
        <w:rPr>
          <w:ins w:id="22" w:author="Adriana" w:date="2023-05-18T16:12:00Z"/>
          <w:rFonts w:cstheme="minorHAnsi"/>
          <w:sz w:val="24"/>
          <w:szCs w:val="24"/>
        </w:rPr>
        <w:pPrChange w:id="23" w:author="Adriana" w:date="2023-05-18T16:12:00Z">
          <w:pPr>
            <w:suppressAutoHyphens w:val="0"/>
            <w:spacing w:after="0" w:line="240" w:lineRule="auto"/>
          </w:pPr>
        </w:pPrChange>
      </w:pPr>
      <w:ins w:id="24" w:author="Adriana" w:date="2023-05-18T16:12:00Z">
        <w:r>
          <w:rPr>
            <w:rFonts w:cstheme="minorHAnsi"/>
            <w:sz w:val="24"/>
            <w:szCs w:val="24"/>
          </w:rPr>
          <w:t>Anexa 4</w:t>
        </w:r>
      </w:ins>
    </w:p>
    <w:p w14:paraId="3753ED0D" w14:textId="55F1EC4A" w:rsidR="00E937DF" w:rsidRPr="00D94A67" w:rsidRDefault="00E937DF" w:rsidP="00E937DF">
      <w:pPr>
        <w:suppressAutoHyphens w:val="0"/>
        <w:spacing w:after="0" w:line="240" w:lineRule="auto"/>
        <w:rPr>
          <w:ins w:id="25" w:author="Adriana" w:date="2023-05-18T15:10:00Z"/>
          <w:rFonts w:cstheme="minorHAnsi"/>
          <w:sz w:val="24"/>
          <w:szCs w:val="24"/>
        </w:rPr>
      </w:pPr>
      <w:ins w:id="26" w:author="Adriana" w:date="2023-05-18T15:10:00Z">
        <w:r w:rsidRPr="00D94A67">
          <w:rPr>
            <w:rFonts w:cstheme="minorHAnsi"/>
            <w:sz w:val="24"/>
            <w:szCs w:val="24"/>
          </w:rPr>
          <w:t>Program: Programul Regional Sud Est</w:t>
        </w:r>
      </w:ins>
    </w:p>
    <w:p w14:paraId="29B9E364" w14:textId="77777777" w:rsidR="00E937DF" w:rsidRPr="00D94A67" w:rsidRDefault="00E937DF" w:rsidP="00E937DF">
      <w:pPr>
        <w:suppressAutoHyphens w:val="0"/>
        <w:spacing w:after="0" w:line="240" w:lineRule="auto"/>
        <w:rPr>
          <w:ins w:id="27" w:author="Adriana" w:date="2023-05-18T15:10:00Z"/>
          <w:rFonts w:cstheme="minorHAnsi"/>
          <w:sz w:val="24"/>
          <w:szCs w:val="24"/>
        </w:rPr>
      </w:pPr>
      <w:ins w:id="28" w:author="Adriana" w:date="2023-05-18T15:10:00Z">
        <w:r w:rsidRPr="00D94A67">
          <w:rPr>
            <w:rFonts w:cstheme="minorHAnsi"/>
            <w:sz w:val="24"/>
            <w:szCs w:val="24"/>
          </w:rPr>
          <w:t>Prioritatea 2 - O regiune cu localităti prietenoase cu mediul și mai rezilientă la riscuri</w:t>
        </w:r>
      </w:ins>
    </w:p>
    <w:p w14:paraId="5B553ABC" w14:textId="77777777" w:rsidR="00E937DF" w:rsidRPr="00D94A67" w:rsidRDefault="00E937DF" w:rsidP="00E937DF">
      <w:pPr>
        <w:suppressAutoHyphens w:val="0"/>
        <w:spacing w:after="0" w:line="240" w:lineRule="auto"/>
        <w:rPr>
          <w:ins w:id="29" w:author="Adriana" w:date="2023-05-18T15:10:00Z"/>
          <w:rFonts w:cstheme="minorHAnsi"/>
          <w:sz w:val="24"/>
          <w:szCs w:val="24"/>
        </w:rPr>
      </w:pPr>
      <w:ins w:id="30" w:author="Adriana" w:date="2023-05-18T15:10:00Z">
        <w:r w:rsidRPr="00D94A67">
          <w:rPr>
            <w:rFonts w:cstheme="minorHAnsi"/>
            <w:sz w:val="24"/>
            <w:szCs w:val="24"/>
          </w:rPr>
          <w:t xml:space="preserve">Obiectiv Specific - 2.7. Intensificare acțiunilor de protecție și conservare a naturii, a biodiversității și a infrastructurii verzi, inclusiv în zonele urbane, precum și reducerea tuturor formelor de poluare </w:t>
        </w:r>
      </w:ins>
    </w:p>
    <w:p w14:paraId="6FBB1C1B" w14:textId="77777777" w:rsidR="00E937DF" w:rsidRPr="00D94A67" w:rsidRDefault="00E937DF" w:rsidP="00E937DF">
      <w:pPr>
        <w:suppressAutoHyphens w:val="0"/>
        <w:spacing w:after="0" w:line="240" w:lineRule="auto"/>
        <w:rPr>
          <w:ins w:id="31" w:author="Adriana" w:date="2023-05-18T15:10:00Z"/>
          <w:rFonts w:cstheme="minorHAnsi"/>
          <w:sz w:val="24"/>
          <w:szCs w:val="24"/>
        </w:rPr>
      </w:pPr>
      <w:ins w:id="32" w:author="Adriana" w:date="2023-05-18T15:10:00Z">
        <w:r w:rsidRPr="00D94A67">
          <w:rPr>
            <w:rFonts w:cstheme="minorHAnsi"/>
            <w:sz w:val="24"/>
            <w:szCs w:val="24"/>
          </w:rPr>
          <w:t>Actiunea 2.4 –Susținerea investiţiilor pentru dezvoltarea infrastructurii verzi în zonele urbane, inclusiv prin valorificarea terenurilor publice neutilizate</w:t>
        </w:r>
      </w:ins>
    </w:p>
    <w:p w14:paraId="78322188" w14:textId="77777777" w:rsidR="00E937DF" w:rsidRPr="00D94A67" w:rsidRDefault="00E937DF" w:rsidP="00E937DF">
      <w:pPr>
        <w:suppressAutoHyphens w:val="0"/>
        <w:spacing w:after="0" w:line="240" w:lineRule="auto"/>
        <w:rPr>
          <w:ins w:id="33" w:author="Adriana" w:date="2023-05-18T15:10:00Z"/>
          <w:rFonts w:cstheme="minorHAnsi"/>
          <w:sz w:val="24"/>
          <w:szCs w:val="24"/>
        </w:rPr>
      </w:pPr>
      <w:ins w:id="34" w:author="Adriana" w:date="2023-05-18T15:10:00Z">
        <w:r w:rsidRPr="00D94A67">
          <w:rPr>
            <w:rFonts w:cstheme="minorHAnsi"/>
            <w:sz w:val="24"/>
            <w:szCs w:val="24"/>
          </w:rPr>
          <w:t>Apel de proiecte: Apel PRSE/2.4/1.1/2023; Apel PRSE/2.4/1.2/2023; Apel PRSE/2.4/1.3/2023</w:t>
        </w:r>
      </w:ins>
    </w:p>
    <w:p w14:paraId="0F181F63" w14:textId="69F92991" w:rsidR="00694857" w:rsidRPr="00D94A67" w:rsidDel="00E937DF" w:rsidRDefault="002F6292">
      <w:pPr>
        <w:spacing w:after="0" w:line="240" w:lineRule="auto"/>
        <w:rPr>
          <w:del w:id="35" w:author="Adriana" w:date="2023-05-18T15:10:00Z"/>
          <w:rFonts w:cstheme="minorHAnsi"/>
          <w:sz w:val="24"/>
          <w:szCs w:val="24"/>
          <w:rPrChange w:id="36" w:author="Adriana" w:date="2023-05-18T15:14:00Z">
            <w:rPr>
              <w:del w:id="37" w:author="Adriana" w:date="2023-05-18T15:10:00Z"/>
              <w:rFonts w:ascii="Trebuchet MS" w:hAnsi="Trebuchet MS"/>
              <w:sz w:val="24"/>
              <w:szCs w:val="24"/>
            </w:rPr>
          </w:rPrChange>
        </w:rPr>
      </w:pPr>
      <w:del w:id="38" w:author="Adriana" w:date="2023-05-18T15:10:00Z">
        <w:r w:rsidRPr="00D94A67" w:rsidDel="00E937DF">
          <w:rPr>
            <w:rFonts w:cstheme="minorHAnsi"/>
            <w:sz w:val="24"/>
            <w:szCs w:val="24"/>
            <w:rPrChange w:id="39" w:author="Adriana" w:date="2023-05-18T15:14:00Z">
              <w:rPr>
                <w:rFonts w:ascii="Trebuchet MS" w:hAnsi="Trebuchet MS"/>
                <w:sz w:val="24"/>
                <w:szCs w:val="24"/>
              </w:rPr>
            </w:rPrChange>
          </w:rPr>
          <w:delText xml:space="preserve">Program: </w:delText>
        </w:r>
        <w:r w:rsidRPr="00D94A67" w:rsidDel="00E937DF">
          <w:rPr>
            <w:rFonts w:cstheme="minorHAnsi"/>
            <w:sz w:val="24"/>
            <w:szCs w:val="24"/>
            <w:highlight w:val="lightGray"/>
            <w:rPrChange w:id="40" w:author="Adriana" w:date="2023-05-18T15:14:00Z">
              <w:rPr>
                <w:rFonts w:ascii="Trebuchet MS" w:hAnsi="Trebuchet MS"/>
                <w:sz w:val="24"/>
                <w:szCs w:val="24"/>
                <w:highlight w:val="lightGray"/>
              </w:rPr>
            </w:rPrChange>
          </w:rPr>
          <w:delText>&lt;program&gt;</w:delText>
        </w:r>
      </w:del>
    </w:p>
    <w:p w14:paraId="2B78CFBD" w14:textId="280D5353" w:rsidR="00694857" w:rsidRPr="00D94A67" w:rsidDel="00E937DF" w:rsidRDefault="002F6292">
      <w:pPr>
        <w:spacing w:after="0" w:line="240" w:lineRule="auto"/>
        <w:rPr>
          <w:del w:id="41" w:author="Adriana" w:date="2023-05-18T15:10:00Z"/>
          <w:rFonts w:cstheme="minorHAnsi"/>
          <w:sz w:val="24"/>
          <w:szCs w:val="24"/>
          <w:rPrChange w:id="42" w:author="Adriana" w:date="2023-05-18T15:14:00Z">
            <w:rPr>
              <w:del w:id="43" w:author="Adriana" w:date="2023-05-18T15:10:00Z"/>
              <w:rFonts w:ascii="Trebuchet MS" w:hAnsi="Trebuchet MS"/>
              <w:sz w:val="24"/>
              <w:szCs w:val="24"/>
            </w:rPr>
          </w:rPrChange>
        </w:rPr>
      </w:pPr>
      <w:del w:id="44" w:author="Adriana" w:date="2023-05-18T15:10:00Z">
        <w:r w:rsidRPr="00D94A67" w:rsidDel="00E937DF">
          <w:rPr>
            <w:rFonts w:cstheme="minorHAnsi"/>
            <w:sz w:val="24"/>
            <w:szCs w:val="24"/>
            <w:rPrChange w:id="45" w:author="Adriana" w:date="2023-05-18T15:14:00Z">
              <w:rPr>
                <w:rFonts w:ascii="Trebuchet MS" w:hAnsi="Trebuchet MS"/>
                <w:sz w:val="24"/>
                <w:szCs w:val="24"/>
              </w:rPr>
            </w:rPrChange>
          </w:rPr>
          <w:delText xml:space="preserve">Prioritate: </w:delText>
        </w:r>
        <w:r w:rsidRPr="00D94A67" w:rsidDel="00E937DF">
          <w:rPr>
            <w:rFonts w:cstheme="minorHAnsi"/>
            <w:sz w:val="24"/>
            <w:szCs w:val="24"/>
            <w:highlight w:val="lightGray"/>
            <w:rPrChange w:id="46" w:author="Adriana" w:date="2023-05-18T15:14:00Z">
              <w:rPr>
                <w:rFonts w:ascii="Trebuchet MS" w:hAnsi="Trebuchet MS"/>
                <w:sz w:val="24"/>
                <w:szCs w:val="24"/>
                <w:highlight w:val="lightGray"/>
              </w:rPr>
            </w:rPrChange>
          </w:rPr>
          <w:delText>&lt;prioritate&gt;</w:delText>
        </w:r>
      </w:del>
    </w:p>
    <w:p w14:paraId="54C65708" w14:textId="0B05E63E" w:rsidR="00694857" w:rsidRPr="00D94A67" w:rsidDel="00E937DF" w:rsidRDefault="002F6292">
      <w:pPr>
        <w:spacing w:after="0" w:line="240" w:lineRule="auto"/>
        <w:rPr>
          <w:del w:id="47" w:author="Adriana" w:date="2023-05-18T15:10:00Z"/>
          <w:rFonts w:cstheme="minorHAnsi"/>
          <w:sz w:val="24"/>
          <w:szCs w:val="24"/>
          <w:rPrChange w:id="48" w:author="Adriana" w:date="2023-05-18T15:14:00Z">
            <w:rPr>
              <w:del w:id="49" w:author="Adriana" w:date="2023-05-18T15:10:00Z"/>
              <w:rFonts w:ascii="Trebuchet MS" w:hAnsi="Trebuchet MS"/>
              <w:sz w:val="24"/>
              <w:szCs w:val="24"/>
            </w:rPr>
          </w:rPrChange>
        </w:rPr>
      </w:pPr>
      <w:del w:id="50" w:author="Adriana" w:date="2023-05-18T15:10:00Z">
        <w:r w:rsidRPr="00D94A67" w:rsidDel="00E937DF">
          <w:rPr>
            <w:rFonts w:cstheme="minorHAnsi"/>
            <w:sz w:val="24"/>
            <w:szCs w:val="24"/>
            <w:rPrChange w:id="51" w:author="Adriana" w:date="2023-05-18T15:14:00Z">
              <w:rPr>
                <w:rFonts w:ascii="Trebuchet MS" w:hAnsi="Trebuchet MS"/>
                <w:sz w:val="24"/>
                <w:szCs w:val="24"/>
              </w:rPr>
            </w:rPrChange>
          </w:rPr>
          <w:delText xml:space="preserve">Obiectiv specific: </w:delText>
        </w:r>
        <w:r w:rsidRPr="00D94A67" w:rsidDel="00E937DF">
          <w:rPr>
            <w:rFonts w:cstheme="minorHAnsi"/>
            <w:sz w:val="24"/>
            <w:szCs w:val="24"/>
            <w:highlight w:val="lightGray"/>
            <w:rPrChange w:id="52" w:author="Adriana" w:date="2023-05-18T15:14:00Z">
              <w:rPr>
                <w:rFonts w:ascii="Trebuchet MS" w:hAnsi="Trebuchet MS"/>
                <w:sz w:val="24"/>
                <w:szCs w:val="24"/>
                <w:highlight w:val="lightGray"/>
              </w:rPr>
            </w:rPrChange>
          </w:rPr>
          <w:delText>&lt;obiectivSpecific&gt;</w:delText>
        </w:r>
      </w:del>
    </w:p>
    <w:p w14:paraId="5805B1C9" w14:textId="4D2C4B5C" w:rsidR="00694857" w:rsidRPr="00D94A67" w:rsidRDefault="002F6292">
      <w:pPr>
        <w:spacing w:after="0" w:line="240" w:lineRule="auto"/>
        <w:rPr>
          <w:rFonts w:cstheme="minorHAnsi"/>
          <w:sz w:val="24"/>
          <w:szCs w:val="24"/>
          <w:highlight w:val="lightGray"/>
          <w:rPrChange w:id="53" w:author="Adriana" w:date="2023-05-18T15:14:00Z">
            <w:rPr>
              <w:rFonts w:ascii="Trebuchet MS" w:hAnsi="Trebuchet MS"/>
              <w:sz w:val="24"/>
              <w:szCs w:val="24"/>
              <w:highlight w:val="lightGray"/>
            </w:rPr>
          </w:rPrChange>
        </w:rPr>
      </w:pPr>
      <w:del w:id="54" w:author="Adriana" w:date="2023-05-18T15:10:00Z">
        <w:r w:rsidRPr="00D94A67" w:rsidDel="00E937DF">
          <w:rPr>
            <w:rFonts w:cstheme="minorHAnsi"/>
            <w:sz w:val="24"/>
            <w:szCs w:val="24"/>
            <w:rPrChange w:id="55" w:author="Adriana" w:date="2023-05-18T15:14:00Z">
              <w:rPr>
                <w:rFonts w:ascii="Trebuchet MS" w:hAnsi="Trebuchet MS"/>
                <w:sz w:val="24"/>
                <w:szCs w:val="24"/>
              </w:rPr>
            </w:rPrChange>
          </w:rPr>
          <w:delText xml:space="preserve">Apel de proiecte: </w:delText>
        </w:r>
        <w:r w:rsidRPr="00D94A67" w:rsidDel="00E937DF">
          <w:rPr>
            <w:rFonts w:cstheme="minorHAnsi"/>
            <w:sz w:val="24"/>
            <w:szCs w:val="24"/>
            <w:highlight w:val="lightGray"/>
            <w:rPrChange w:id="56" w:author="Adriana" w:date="2023-05-18T15:14:00Z">
              <w:rPr>
                <w:rFonts w:ascii="Trebuchet MS" w:hAnsi="Trebuchet MS"/>
                <w:sz w:val="24"/>
                <w:szCs w:val="24"/>
                <w:highlight w:val="lightGray"/>
              </w:rPr>
            </w:rPrChange>
          </w:rPr>
          <w:delText>&lt;titlu</w:delText>
        </w:r>
        <w:r w:rsidR="00F849A4" w:rsidRPr="00D94A67" w:rsidDel="00E937DF">
          <w:rPr>
            <w:rFonts w:cstheme="minorHAnsi"/>
            <w:sz w:val="24"/>
            <w:szCs w:val="24"/>
            <w:highlight w:val="lightGray"/>
            <w:rPrChange w:id="57" w:author="Adriana" w:date="2023-05-18T15:14:00Z">
              <w:rPr>
                <w:rFonts w:ascii="Trebuchet MS" w:hAnsi="Trebuchet MS"/>
                <w:sz w:val="24"/>
                <w:szCs w:val="24"/>
                <w:highlight w:val="lightGray"/>
              </w:rPr>
            </w:rPrChange>
          </w:rPr>
          <w:delText xml:space="preserve"> </w:delText>
        </w:r>
        <w:r w:rsidRPr="00D94A67" w:rsidDel="00E937DF">
          <w:rPr>
            <w:rFonts w:cstheme="minorHAnsi"/>
            <w:sz w:val="24"/>
            <w:szCs w:val="24"/>
            <w:highlight w:val="lightGray"/>
            <w:rPrChange w:id="58" w:author="Adriana" w:date="2023-05-18T15:14:00Z">
              <w:rPr>
                <w:rFonts w:ascii="Trebuchet MS" w:hAnsi="Trebuchet MS"/>
                <w:sz w:val="24"/>
                <w:szCs w:val="24"/>
                <w:highlight w:val="lightGray"/>
              </w:rPr>
            </w:rPrChange>
          </w:rPr>
          <w:delText>Apel&gt;</w:delText>
        </w:r>
      </w:del>
    </w:p>
    <w:p w14:paraId="6D824ABA" w14:textId="77777777" w:rsidR="00B01FD4" w:rsidRPr="00D94A67" w:rsidRDefault="00B01FD4" w:rsidP="00B01FD4">
      <w:pPr>
        <w:spacing w:after="0" w:line="240" w:lineRule="auto"/>
        <w:rPr>
          <w:rFonts w:cstheme="minorHAnsi"/>
          <w:sz w:val="24"/>
          <w:szCs w:val="24"/>
          <w:highlight w:val="lightGray"/>
          <w:rPrChange w:id="59" w:author="Adriana" w:date="2023-05-18T15:14:00Z">
            <w:rPr>
              <w:rFonts w:ascii="Trebuchet MS" w:hAnsi="Trebuchet MS"/>
              <w:sz w:val="24"/>
              <w:szCs w:val="24"/>
              <w:highlight w:val="lightGray"/>
            </w:rPr>
          </w:rPrChange>
        </w:rPr>
      </w:pPr>
      <w:r w:rsidRPr="00D94A67">
        <w:rPr>
          <w:rFonts w:cstheme="minorHAnsi"/>
          <w:sz w:val="24"/>
          <w:szCs w:val="24"/>
          <w:rPrChange w:id="60" w:author="Adriana" w:date="2023-05-18T15:14:00Z">
            <w:rPr>
              <w:rFonts w:ascii="Trebuchet MS" w:hAnsi="Trebuchet MS"/>
              <w:sz w:val="24"/>
              <w:szCs w:val="24"/>
            </w:rPr>
          </w:rPrChange>
        </w:rPr>
        <w:t xml:space="preserve">Cod SMIS: </w:t>
      </w:r>
      <w:r w:rsidRPr="00D94A67">
        <w:rPr>
          <w:rFonts w:cstheme="minorHAnsi"/>
          <w:sz w:val="24"/>
          <w:szCs w:val="24"/>
          <w:highlight w:val="lightGray"/>
          <w:rPrChange w:id="61" w:author="Adriana" w:date="2023-05-18T15:14:00Z">
            <w:rPr>
              <w:rFonts w:ascii="Trebuchet MS" w:hAnsi="Trebuchet MS"/>
              <w:sz w:val="24"/>
              <w:szCs w:val="24"/>
              <w:highlight w:val="lightGray"/>
            </w:rPr>
          </w:rPrChange>
        </w:rPr>
        <w:t>&lt;cod SMIS&gt;</w:t>
      </w:r>
    </w:p>
    <w:bookmarkEnd w:id="21"/>
    <w:p w14:paraId="69B5B593" w14:textId="77777777" w:rsidR="00694857" w:rsidRPr="00D94A67" w:rsidRDefault="00694857">
      <w:pPr>
        <w:spacing w:after="0" w:line="240" w:lineRule="auto"/>
        <w:rPr>
          <w:rFonts w:cstheme="minorHAnsi"/>
          <w:sz w:val="24"/>
          <w:szCs w:val="24"/>
          <w:rPrChange w:id="62" w:author="Adriana" w:date="2023-05-18T15:14:00Z">
            <w:rPr>
              <w:rFonts w:ascii="Trebuchet MS" w:hAnsi="Trebuchet MS"/>
              <w:sz w:val="24"/>
              <w:szCs w:val="24"/>
            </w:rPr>
          </w:rPrChange>
        </w:rPr>
      </w:pPr>
    </w:p>
    <w:p w14:paraId="7B03B5F2" w14:textId="77777777" w:rsidR="00694857" w:rsidRPr="00D94A67" w:rsidRDefault="002F6292">
      <w:pPr>
        <w:spacing w:after="0" w:line="240" w:lineRule="auto"/>
        <w:jc w:val="center"/>
        <w:rPr>
          <w:rFonts w:cstheme="minorHAnsi"/>
          <w:b/>
          <w:sz w:val="24"/>
          <w:szCs w:val="24"/>
          <w:rPrChange w:id="63" w:author="Adriana" w:date="2023-05-18T15:14:00Z">
            <w:rPr>
              <w:rFonts w:ascii="Trebuchet MS" w:hAnsi="Trebuchet MS"/>
              <w:b/>
              <w:sz w:val="24"/>
              <w:szCs w:val="24"/>
            </w:rPr>
          </w:rPrChange>
        </w:rPr>
      </w:pPr>
      <w:r w:rsidRPr="00D94A67">
        <w:rPr>
          <w:rFonts w:cstheme="minorHAnsi"/>
          <w:b/>
          <w:sz w:val="24"/>
          <w:szCs w:val="24"/>
          <w:rPrChange w:id="64" w:author="Adriana" w:date="2023-05-18T15:14:00Z">
            <w:rPr>
              <w:rFonts w:ascii="Trebuchet MS" w:hAnsi="Trebuchet MS"/>
              <w:b/>
              <w:sz w:val="24"/>
              <w:szCs w:val="24"/>
            </w:rPr>
          </w:rPrChange>
        </w:rPr>
        <w:t>DECLARAȚIE UNICĂ</w:t>
      </w:r>
    </w:p>
    <w:p w14:paraId="5867F42E" w14:textId="77777777" w:rsidR="00694857" w:rsidRPr="00D94A67" w:rsidRDefault="00694857">
      <w:pPr>
        <w:spacing w:after="0" w:line="240" w:lineRule="auto"/>
        <w:jc w:val="center"/>
        <w:rPr>
          <w:rFonts w:cstheme="minorHAnsi"/>
          <w:b/>
          <w:sz w:val="24"/>
          <w:szCs w:val="24"/>
          <w:rPrChange w:id="65" w:author="Adriana" w:date="2023-05-18T15:14:00Z">
            <w:rPr>
              <w:rFonts w:ascii="Trebuchet MS" w:hAnsi="Trebuchet MS"/>
              <w:b/>
              <w:sz w:val="24"/>
              <w:szCs w:val="24"/>
            </w:rPr>
          </w:rPrChange>
        </w:rPr>
      </w:pPr>
    </w:p>
    <w:p w14:paraId="5F9F84C2" w14:textId="77777777" w:rsidR="004B52C0" w:rsidRPr="00D94A67" w:rsidRDefault="004B52C0" w:rsidP="004B52C0">
      <w:pPr>
        <w:spacing w:after="0" w:line="240" w:lineRule="auto"/>
        <w:jc w:val="both"/>
        <w:rPr>
          <w:rFonts w:cstheme="minorHAnsi"/>
          <w:sz w:val="24"/>
          <w:szCs w:val="24"/>
          <w:rPrChange w:id="66" w:author="Adriana" w:date="2023-05-18T15:14:00Z">
            <w:rPr>
              <w:rFonts w:ascii="Trebuchet MS" w:hAnsi="Trebuchet MS"/>
              <w:sz w:val="24"/>
              <w:szCs w:val="24"/>
            </w:rPr>
          </w:rPrChange>
        </w:rPr>
      </w:pPr>
      <w:r w:rsidRPr="00D94A67">
        <w:rPr>
          <w:rFonts w:cstheme="minorHAnsi"/>
          <w:sz w:val="24"/>
          <w:szCs w:val="24"/>
          <w:rPrChange w:id="67" w:author="Adriana" w:date="2023-05-18T15:14:00Z">
            <w:rPr>
              <w:rFonts w:ascii="Trebuchet MS" w:hAnsi="Trebuchet MS"/>
              <w:sz w:val="24"/>
              <w:szCs w:val="24"/>
            </w:rPr>
          </w:rPrChange>
        </w:rPr>
        <w:t>Subsemnatul/subsemnata &lt;</w:t>
      </w:r>
      <w:r w:rsidRPr="00D94A67">
        <w:rPr>
          <w:rFonts w:cstheme="minorHAnsi"/>
          <w:i/>
          <w:sz w:val="24"/>
          <w:szCs w:val="24"/>
          <w:shd w:val="clear" w:color="auto" w:fill="B2B2B2"/>
          <w:rPrChange w:id="68" w:author="Adriana" w:date="2023-05-18T15:14:00Z">
            <w:rPr>
              <w:rFonts w:ascii="Trebuchet MS" w:hAnsi="Trebuchet MS"/>
              <w:i/>
              <w:sz w:val="24"/>
              <w:szCs w:val="24"/>
              <w:shd w:val="clear" w:color="auto" w:fill="B2B2B2"/>
            </w:rPr>
          </w:rPrChange>
        </w:rPr>
        <w:t>nume</w:t>
      </w:r>
      <w:r w:rsidRPr="00D94A67">
        <w:rPr>
          <w:rFonts w:cstheme="minorHAnsi"/>
          <w:i/>
          <w:sz w:val="24"/>
          <w:szCs w:val="24"/>
          <w:rPrChange w:id="69" w:author="Adriana" w:date="2023-05-18T15:14:00Z">
            <w:rPr>
              <w:rFonts w:ascii="Trebuchet MS" w:hAnsi="Trebuchet MS"/>
              <w:i/>
              <w:sz w:val="24"/>
              <w:szCs w:val="24"/>
            </w:rPr>
          </w:rPrChange>
        </w:rPr>
        <w:t>&gt;, &lt;</w:t>
      </w:r>
      <w:r w:rsidRPr="00D94A67">
        <w:rPr>
          <w:rFonts w:cstheme="minorHAnsi"/>
          <w:i/>
          <w:sz w:val="24"/>
          <w:szCs w:val="24"/>
          <w:shd w:val="clear" w:color="auto" w:fill="B2B2B2"/>
          <w:rPrChange w:id="70" w:author="Adriana" w:date="2023-05-18T15:14:00Z">
            <w:rPr>
              <w:rFonts w:ascii="Trebuchet MS" w:hAnsi="Trebuchet MS"/>
              <w:i/>
              <w:sz w:val="24"/>
              <w:szCs w:val="24"/>
              <w:shd w:val="clear" w:color="auto" w:fill="B2B2B2"/>
            </w:rPr>
          </w:rPrChange>
        </w:rPr>
        <w:t>prenume</w:t>
      </w:r>
      <w:r w:rsidRPr="00D94A67">
        <w:rPr>
          <w:rFonts w:cstheme="minorHAnsi"/>
          <w:i/>
          <w:sz w:val="24"/>
          <w:szCs w:val="24"/>
          <w:rPrChange w:id="71" w:author="Adriana" w:date="2023-05-18T15:14:00Z">
            <w:rPr>
              <w:rFonts w:ascii="Trebuchet MS" w:hAnsi="Trebuchet MS"/>
              <w:i/>
              <w:sz w:val="24"/>
              <w:szCs w:val="24"/>
            </w:rPr>
          </w:rPrChange>
        </w:rPr>
        <w:t>&gt;</w:t>
      </w:r>
      <w:r w:rsidRPr="00D94A67">
        <w:rPr>
          <w:rFonts w:cstheme="minorHAnsi"/>
          <w:sz w:val="24"/>
          <w:szCs w:val="24"/>
          <w:rPrChange w:id="72" w:author="Adriana" w:date="2023-05-18T15:14:00Z">
            <w:rPr>
              <w:rFonts w:ascii="Trebuchet MS" w:hAnsi="Trebuchet MS"/>
              <w:sz w:val="24"/>
              <w:szCs w:val="24"/>
            </w:rPr>
          </w:rPrChange>
        </w:rPr>
        <w:t>, posesor al  BI/CI, seria &lt;</w:t>
      </w:r>
      <w:r w:rsidRPr="00D94A67">
        <w:rPr>
          <w:rFonts w:cstheme="minorHAnsi"/>
          <w:sz w:val="24"/>
          <w:szCs w:val="24"/>
          <w:shd w:val="clear" w:color="auto" w:fill="B2B2B2"/>
          <w:rPrChange w:id="73" w:author="Adriana" w:date="2023-05-18T15:14:00Z">
            <w:rPr>
              <w:rFonts w:ascii="Trebuchet MS" w:hAnsi="Trebuchet MS"/>
              <w:sz w:val="24"/>
              <w:szCs w:val="24"/>
              <w:shd w:val="clear" w:color="auto" w:fill="B2B2B2"/>
            </w:rPr>
          </w:rPrChange>
        </w:rPr>
        <w:t>seriaCI</w:t>
      </w:r>
      <w:r w:rsidRPr="00D94A67">
        <w:rPr>
          <w:rFonts w:cstheme="minorHAnsi"/>
          <w:sz w:val="24"/>
          <w:szCs w:val="24"/>
          <w:rPrChange w:id="74" w:author="Adriana" w:date="2023-05-18T15:14:00Z">
            <w:rPr>
              <w:rFonts w:ascii="Trebuchet MS" w:hAnsi="Trebuchet MS"/>
              <w:sz w:val="24"/>
              <w:szCs w:val="24"/>
            </w:rPr>
          </w:rPrChange>
        </w:rPr>
        <w:t>&gt; nr. &lt;</w:t>
      </w:r>
      <w:r w:rsidRPr="00D94A67">
        <w:rPr>
          <w:rFonts w:cstheme="minorHAnsi"/>
          <w:sz w:val="24"/>
          <w:szCs w:val="24"/>
          <w:shd w:val="clear" w:color="auto" w:fill="B2B2B2"/>
          <w:rPrChange w:id="75" w:author="Adriana" w:date="2023-05-18T15:14:00Z">
            <w:rPr>
              <w:rFonts w:ascii="Trebuchet MS" w:hAnsi="Trebuchet MS"/>
              <w:sz w:val="24"/>
              <w:szCs w:val="24"/>
              <w:shd w:val="clear" w:color="auto" w:fill="B2B2B2"/>
            </w:rPr>
          </w:rPrChange>
        </w:rPr>
        <w:t>nrCi</w:t>
      </w:r>
      <w:r w:rsidRPr="00D94A67">
        <w:rPr>
          <w:rFonts w:cstheme="minorHAnsi"/>
          <w:sz w:val="24"/>
          <w:szCs w:val="24"/>
          <w:rPrChange w:id="76" w:author="Adriana" w:date="2023-05-18T15:14:00Z">
            <w:rPr>
              <w:rFonts w:ascii="Trebuchet MS" w:hAnsi="Trebuchet MS"/>
              <w:sz w:val="24"/>
              <w:szCs w:val="24"/>
            </w:rPr>
          </w:rPrChange>
        </w:rPr>
        <w:t>&gt;, CNP &lt;</w:t>
      </w:r>
      <w:r w:rsidRPr="00D94A67">
        <w:rPr>
          <w:rFonts w:cstheme="minorHAnsi"/>
          <w:sz w:val="24"/>
          <w:szCs w:val="24"/>
          <w:shd w:val="clear" w:color="auto" w:fill="B2B2B2"/>
          <w:rPrChange w:id="77" w:author="Adriana" w:date="2023-05-18T15:14:00Z">
            <w:rPr>
              <w:rFonts w:ascii="Trebuchet MS" w:hAnsi="Trebuchet MS"/>
              <w:sz w:val="24"/>
              <w:szCs w:val="24"/>
              <w:shd w:val="clear" w:color="auto" w:fill="B2B2B2"/>
            </w:rPr>
          </w:rPrChange>
        </w:rPr>
        <w:t>CNP</w:t>
      </w:r>
      <w:r w:rsidRPr="00D94A67">
        <w:rPr>
          <w:rFonts w:cstheme="minorHAnsi"/>
          <w:sz w:val="24"/>
          <w:szCs w:val="24"/>
          <w:rPrChange w:id="78" w:author="Adriana" w:date="2023-05-18T15:14:00Z">
            <w:rPr>
              <w:rFonts w:ascii="Trebuchet MS" w:hAnsi="Trebuchet MS"/>
              <w:sz w:val="24"/>
              <w:szCs w:val="24"/>
            </w:rPr>
          </w:rPrChange>
        </w:rPr>
        <w:t>&gt;, în calitate de &lt;</w:t>
      </w:r>
      <w:r w:rsidRPr="00D94A67">
        <w:rPr>
          <w:rFonts w:cstheme="minorHAnsi"/>
          <w:sz w:val="24"/>
          <w:szCs w:val="24"/>
          <w:shd w:val="clear" w:color="auto" w:fill="B2B2B2"/>
          <w:rPrChange w:id="79" w:author="Adriana" w:date="2023-05-18T15:14:00Z">
            <w:rPr>
              <w:rFonts w:ascii="Trebuchet MS" w:hAnsi="Trebuchet MS"/>
              <w:sz w:val="24"/>
              <w:szCs w:val="24"/>
              <w:shd w:val="clear" w:color="auto" w:fill="B2B2B2"/>
            </w:rPr>
          </w:rPrChange>
        </w:rPr>
        <w:t>reprezentant/imputernicit</w:t>
      </w:r>
      <w:r w:rsidRPr="00D94A67">
        <w:rPr>
          <w:rFonts w:cstheme="minorHAnsi"/>
          <w:sz w:val="24"/>
          <w:szCs w:val="24"/>
          <w:rPrChange w:id="80" w:author="Adriana" w:date="2023-05-18T15:14:00Z">
            <w:rPr>
              <w:rFonts w:ascii="Trebuchet MS" w:hAnsi="Trebuchet MS"/>
              <w:sz w:val="24"/>
              <w:szCs w:val="24"/>
            </w:rPr>
          </w:rPrChange>
        </w:rPr>
        <w:t>&gt; al &lt;</w:t>
      </w:r>
      <w:r w:rsidRPr="00D94A67">
        <w:rPr>
          <w:rFonts w:cstheme="minorHAnsi"/>
          <w:sz w:val="24"/>
          <w:szCs w:val="24"/>
          <w:shd w:val="clear" w:color="auto" w:fill="B2B2B2"/>
          <w:rPrChange w:id="81" w:author="Adriana" w:date="2023-05-18T15:14:00Z">
            <w:rPr>
              <w:rFonts w:ascii="Trebuchet MS" w:hAnsi="Trebuchet MS"/>
              <w:sz w:val="24"/>
              <w:szCs w:val="24"/>
              <w:shd w:val="clear" w:color="auto" w:fill="B2B2B2"/>
            </w:rPr>
          </w:rPrChange>
        </w:rPr>
        <w:t>entitate</w:t>
      </w:r>
      <w:r w:rsidRPr="00D94A67">
        <w:rPr>
          <w:rFonts w:cstheme="minorHAnsi"/>
          <w:sz w:val="24"/>
          <w:szCs w:val="24"/>
          <w:rPrChange w:id="82" w:author="Adriana" w:date="2023-05-18T15:14:00Z">
            <w:rPr>
              <w:rFonts w:ascii="Trebuchet MS" w:hAnsi="Trebuchet MS"/>
              <w:sz w:val="24"/>
              <w:szCs w:val="24"/>
            </w:rPr>
          </w:rPrChange>
        </w:rPr>
        <w:t>&gt; în calitate de &lt;</w:t>
      </w:r>
      <w:r w:rsidRPr="00D94A67">
        <w:rPr>
          <w:rFonts w:cstheme="minorHAnsi"/>
          <w:sz w:val="24"/>
          <w:szCs w:val="24"/>
          <w:shd w:val="clear" w:color="auto" w:fill="B2B2B2"/>
          <w:rPrChange w:id="83" w:author="Adriana" w:date="2023-05-18T15:14:00Z">
            <w:rPr>
              <w:rFonts w:ascii="Trebuchet MS" w:hAnsi="Trebuchet MS"/>
              <w:sz w:val="24"/>
              <w:szCs w:val="24"/>
              <w:shd w:val="clear" w:color="auto" w:fill="B2B2B2"/>
            </w:rPr>
          </w:rPrChange>
        </w:rPr>
        <w:t>calitate în parteneriat - partener/lider</w:t>
      </w:r>
      <w:r w:rsidRPr="00D94A67">
        <w:rPr>
          <w:rFonts w:cstheme="minorHAnsi"/>
          <w:sz w:val="24"/>
          <w:szCs w:val="24"/>
          <w:rPrChange w:id="84" w:author="Adriana" w:date="2023-05-18T15:14:00Z">
            <w:rPr>
              <w:rFonts w:ascii="Trebuchet MS" w:hAnsi="Trebuchet MS"/>
              <w:sz w:val="24"/>
              <w:szCs w:val="24"/>
            </w:rPr>
          </w:rPrChange>
        </w:rPr>
        <w:t>&gt;</w:t>
      </w:r>
      <w:r w:rsidRPr="00D94A67">
        <w:rPr>
          <w:rFonts w:cstheme="minorHAnsi"/>
          <w:i/>
          <w:sz w:val="24"/>
          <w:szCs w:val="24"/>
          <w:rPrChange w:id="85" w:author="Adriana" w:date="2023-05-18T15:14:00Z">
            <w:rPr>
              <w:rFonts w:ascii="Trebuchet MS" w:hAnsi="Trebuchet MS"/>
              <w:i/>
              <w:sz w:val="24"/>
              <w:szCs w:val="24"/>
            </w:rPr>
          </w:rPrChange>
        </w:rPr>
        <w:t xml:space="preserve"> al parteneriatului format din </w:t>
      </w:r>
      <w:r w:rsidRPr="00D94A67">
        <w:rPr>
          <w:rFonts w:cstheme="minorHAnsi"/>
          <w:i/>
          <w:sz w:val="24"/>
          <w:szCs w:val="24"/>
          <w:shd w:val="clear" w:color="auto" w:fill="B2B2B2"/>
          <w:rPrChange w:id="86" w:author="Adriana" w:date="2023-05-18T15:14:00Z">
            <w:rPr>
              <w:rFonts w:ascii="Trebuchet MS" w:hAnsi="Trebuchet MS"/>
              <w:i/>
              <w:sz w:val="24"/>
              <w:szCs w:val="24"/>
              <w:shd w:val="clear" w:color="auto" w:fill="B2B2B2"/>
            </w:rPr>
          </w:rPrChange>
        </w:rPr>
        <w:t>&lt;denumire parteneriat&gt;</w:t>
      </w:r>
      <w:r w:rsidRPr="00D94A67">
        <w:rPr>
          <w:rFonts w:cstheme="minorHAnsi"/>
          <w:sz w:val="24"/>
          <w:szCs w:val="24"/>
          <w:rPrChange w:id="87" w:author="Adriana" w:date="2023-05-18T15:14:00Z">
            <w:rPr>
              <w:rFonts w:ascii="Trebuchet MS" w:hAnsi="Trebuchet MS"/>
              <w:sz w:val="24"/>
              <w:szCs w:val="24"/>
            </w:rPr>
          </w:rPrChange>
        </w:rPr>
        <w:t>, cunoscând prevederile legale privind falsul în declarații și falsul intelectual, declar următoarele:</w:t>
      </w:r>
    </w:p>
    <w:p w14:paraId="05B4FFA4" w14:textId="77777777" w:rsidR="004B52C0" w:rsidRPr="00D94A67" w:rsidRDefault="004B52C0" w:rsidP="004B52C0">
      <w:pPr>
        <w:pStyle w:val="bullet"/>
        <w:numPr>
          <w:ilvl w:val="0"/>
          <w:numId w:val="0"/>
        </w:numPr>
        <w:spacing w:before="0" w:after="0"/>
        <w:rPr>
          <w:rFonts w:asciiTheme="minorHAnsi" w:hAnsiTheme="minorHAnsi" w:cstheme="minorHAnsi"/>
          <w:sz w:val="24"/>
          <w:rPrChange w:id="88" w:author="Adriana" w:date="2023-05-18T15:14:00Z">
            <w:rPr>
              <w:sz w:val="24"/>
            </w:rPr>
          </w:rPrChange>
        </w:rPr>
      </w:pPr>
      <w:r w:rsidRPr="00D94A67">
        <w:rPr>
          <w:rFonts w:asciiTheme="minorHAnsi" w:hAnsiTheme="minorHAnsi" w:cstheme="minorHAnsi"/>
          <w:i/>
          <w:iCs/>
          <w:sz w:val="24"/>
          <w:lang w:eastAsia="sk-SK"/>
          <w:rPrChange w:id="89" w:author="Adriana" w:date="2023-05-18T15:14:00Z">
            <w:rPr>
              <w:i/>
              <w:iCs/>
              <w:sz w:val="24"/>
              <w:lang w:eastAsia="sk-SK"/>
            </w:rPr>
          </w:rPrChange>
        </w:rPr>
        <w:t xml:space="preserve"> &lt;</w:t>
      </w:r>
      <w:r w:rsidRPr="00D94A67">
        <w:rPr>
          <w:rFonts w:asciiTheme="minorHAnsi" w:hAnsiTheme="minorHAnsi" w:cstheme="minorHAnsi"/>
          <w:i/>
          <w:iCs/>
          <w:sz w:val="24"/>
          <w:shd w:val="clear" w:color="auto" w:fill="B2B2B2"/>
          <w:lang w:eastAsia="sk-SK"/>
          <w:rPrChange w:id="90" w:author="Adriana" w:date="2023-05-18T15:14:00Z">
            <w:rPr>
              <w:i/>
              <w:iCs/>
              <w:sz w:val="24"/>
              <w:shd w:val="clear" w:color="auto" w:fill="B2B2B2"/>
              <w:lang w:eastAsia="sk-SK"/>
            </w:rPr>
          </w:rPrChange>
        </w:rPr>
        <w:t>solicitant</w:t>
      </w:r>
      <w:r w:rsidRPr="00D94A67">
        <w:rPr>
          <w:rFonts w:asciiTheme="minorHAnsi" w:hAnsiTheme="minorHAnsi" w:cstheme="minorHAnsi"/>
          <w:i/>
          <w:iCs/>
          <w:sz w:val="24"/>
          <w:lang w:eastAsia="sk-SK"/>
          <w:rPrChange w:id="91" w:author="Adriana" w:date="2023-05-18T15:14:00Z">
            <w:rPr>
              <w:i/>
              <w:iCs/>
              <w:sz w:val="24"/>
              <w:lang w:eastAsia="sk-SK"/>
            </w:rPr>
          </w:rPrChange>
        </w:rPr>
        <w:t>&gt;</w:t>
      </w:r>
      <w:r w:rsidRPr="00D94A67">
        <w:rPr>
          <w:rFonts w:asciiTheme="minorHAnsi" w:hAnsiTheme="minorHAnsi" w:cstheme="minorHAnsi"/>
          <w:sz w:val="24"/>
          <w:rPrChange w:id="92" w:author="Adriana" w:date="2023-05-18T15:14:00Z">
            <w:rPr>
              <w:sz w:val="24"/>
            </w:rPr>
          </w:rPrChange>
        </w:rPr>
        <w:t xml:space="preserve"> depune Cererea de finanțare cu titlul &lt;</w:t>
      </w:r>
      <w:r w:rsidRPr="00D94A67">
        <w:rPr>
          <w:rFonts w:asciiTheme="minorHAnsi" w:hAnsiTheme="minorHAnsi" w:cstheme="minorHAnsi"/>
          <w:sz w:val="24"/>
          <w:shd w:val="clear" w:color="auto" w:fill="B2B2B2"/>
          <w:rPrChange w:id="93" w:author="Adriana" w:date="2023-05-18T15:14:00Z">
            <w:rPr>
              <w:sz w:val="24"/>
              <w:shd w:val="clear" w:color="auto" w:fill="B2B2B2"/>
            </w:rPr>
          </w:rPrChange>
        </w:rPr>
        <w:t>titlu proiect</w:t>
      </w:r>
      <w:r w:rsidRPr="00D94A67">
        <w:rPr>
          <w:rFonts w:asciiTheme="minorHAnsi" w:hAnsiTheme="minorHAnsi" w:cstheme="minorHAnsi"/>
          <w:sz w:val="24"/>
          <w:rPrChange w:id="94" w:author="Adriana" w:date="2023-05-18T15:14:00Z">
            <w:rPr>
              <w:sz w:val="24"/>
            </w:rPr>
          </w:rPrChange>
        </w:rPr>
        <w:t>&gt;, depus în cadrul Apelului de proiecte &lt;</w:t>
      </w:r>
      <w:r w:rsidRPr="00D94A67">
        <w:rPr>
          <w:rFonts w:asciiTheme="minorHAnsi" w:hAnsiTheme="minorHAnsi" w:cstheme="minorHAnsi"/>
          <w:sz w:val="24"/>
          <w:shd w:val="clear" w:color="auto" w:fill="B2B2B2"/>
          <w:rPrChange w:id="95" w:author="Adriana" w:date="2023-05-18T15:14:00Z">
            <w:rPr>
              <w:sz w:val="24"/>
              <w:shd w:val="clear" w:color="auto" w:fill="B2B2B2"/>
            </w:rPr>
          </w:rPrChange>
        </w:rPr>
        <w:t>titlu apel</w:t>
      </w:r>
      <w:r w:rsidRPr="00D94A67">
        <w:rPr>
          <w:rFonts w:asciiTheme="minorHAnsi" w:hAnsiTheme="minorHAnsi" w:cstheme="minorHAnsi"/>
          <w:sz w:val="24"/>
          <w:rPrChange w:id="96" w:author="Adriana" w:date="2023-05-18T15:14:00Z">
            <w:rPr>
              <w:sz w:val="24"/>
            </w:rPr>
          </w:rPrChange>
        </w:rPr>
        <w:t>&gt;, lansat în cadrul programului &lt;</w:t>
      </w:r>
      <w:r w:rsidRPr="00D94A67">
        <w:rPr>
          <w:rFonts w:asciiTheme="minorHAnsi" w:hAnsiTheme="minorHAnsi" w:cstheme="minorHAnsi"/>
          <w:sz w:val="24"/>
          <w:shd w:val="clear" w:color="auto" w:fill="B2B2B2"/>
          <w:rPrChange w:id="97" w:author="Adriana" w:date="2023-05-18T15:14:00Z">
            <w:rPr>
              <w:sz w:val="24"/>
              <w:shd w:val="clear" w:color="auto" w:fill="B2B2B2"/>
            </w:rPr>
          </w:rPrChange>
        </w:rPr>
        <w:t>program</w:t>
      </w:r>
      <w:r w:rsidRPr="00D94A67">
        <w:rPr>
          <w:rFonts w:asciiTheme="minorHAnsi" w:hAnsiTheme="minorHAnsi" w:cstheme="minorHAnsi"/>
          <w:sz w:val="24"/>
          <w:rPrChange w:id="98" w:author="Adriana" w:date="2023-05-18T15:14:00Z">
            <w:rPr>
              <w:sz w:val="24"/>
            </w:rPr>
          </w:rPrChange>
        </w:rPr>
        <w:t>&gt;, prioritatea &lt;</w:t>
      </w:r>
      <w:r w:rsidRPr="00D94A67">
        <w:rPr>
          <w:rFonts w:asciiTheme="minorHAnsi" w:hAnsiTheme="minorHAnsi" w:cstheme="minorHAnsi"/>
          <w:sz w:val="24"/>
          <w:shd w:val="clear" w:color="auto" w:fill="B2B2B2"/>
          <w:rPrChange w:id="99" w:author="Adriana" w:date="2023-05-18T15:14:00Z">
            <w:rPr>
              <w:sz w:val="24"/>
              <w:shd w:val="clear" w:color="auto" w:fill="B2B2B2"/>
            </w:rPr>
          </w:rPrChange>
        </w:rPr>
        <w:t>prioritate</w:t>
      </w:r>
      <w:r w:rsidRPr="00D94A67">
        <w:rPr>
          <w:rFonts w:asciiTheme="minorHAnsi" w:hAnsiTheme="minorHAnsi" w:cstheme="minorHAnsi"/>
          <w:sz w:val="24"/>
          <w:rPrChange w:id="100" w:author="Adriana" w:date="2023-05-18T15:14:00Z">
            <w:rPr>
              <w:sz w:val="24"/>
            </w:rPr>
          </w:rPrChange>
        </w:rPr>
        <w:t>&gt;, obiectiv specific &lt;</w:t>
      </w:r>
      <w:r w:rsidRPr="00D94A67">
        <w:rPr>
          <w:rFonts w:asciiTheme="minorHAnsi" w:hAnsiTheme="minorHAnsi" w:cstheme="minorHAnsi"/>
          <w:sz w:val="24"/>
          <w:shd w:val="clear" w:color="auto" w:fill="B2B2B2"/>
          <w:rPrChange w:id="101" w:author="Adriana" w:date="2023-05-18T15:14:00Z">
            <w:rPr>
              <w:sz w:val="24"/>
              <w:shd w:val="clear" w:color="auto" w:fill="B2B2B2"/>
            </w:rPr>
          </w:rPrChange>
        </w:rPr>
        <w:t>obiectivSpecific</w:t>
      </w:r>
      <w:r w:rsidRPr="00D94A67">
        <w:rPr>
          <w:rFonts w:asciiTheme="minorHAnsi" w:hAnsiTheme="minorHAnsi" w:cstheme="minorHAnsi"/>
          <w:sz w:val="24"/>
          <w:rPrChange w:id="102" w:author="Adriana" w:date="2023-05-18T15:14:00Z">
            <w:rPr>
              <w:sz w:val="24"/>
            </w:rPr>
          </w:rPrChange>
        </w:rPr>
        <w:t>&gt; în calitate de &lt;</w:t>
      </w:r>
      <w:r w:rsidRPr="00D94A67">
        <w:rPr>
          <w:rFonts w:asciiTheme="minorHAnsi" w:hAnsiTheme="minorHAnsi" w:cstheme="minorHAnsi"/>
          <w:sz w:val="24"/>
          <w:shd w:val="clear" w:color="auto" w:fill="B2B2B2"/>
          <w:rPrChange w:id="103" w:author="Adriana" w:date="2023-05-18T15:14:00Z">
            <w:rPr>
              <w:sz w:val="24"/>
              <w:shd w:val="clear" w:color="auto" w:fill="B2B2B2"/>
            </w:rPr>
          </w:rPrChange>
        </w:rPr>
        <w:t>calitatea în proiect</w:t>
      </w:r>
      <w:r w:rsidRPr="00D94A67">
        <w:rPr>
          <w:rFonts w:asciiTheme="minorHAnsi" w:hAnsiTheme="minorHAnsi" w:cstheme="minorHAnsi"/>
          <w:sz w:val="24"/>
          <w:rPrChange w:id="104" w:author="Adriana" w:date="2023-05-18T15:14:00Z">
            <w:rPr>
              <w:sz w:val="24"/>
            </w:rPr>
          </w:rPrChange>
        </w:rPr>
        <w:t xml:space="preserve">&gt;, proiect pentru care va fi asigurata o contribuție proprie de </w:t>
      </w:r>
      <w:r w:rsidRPr="00D94A67">
        <w:rPr>
          <w:rFonts w:asciiTheme="minorHAnsi" w:hAnsiTheme="minorHAnsi" w:cstheme="minorHAnsi"/>
          <w:i/>
          <w:sz w:val="24"/>
          <w:rPrChange w:id="105" w:author="Adriana" w:date="2023-05-18T15:14:00Z">
            <w:rPr>
              <w:rFonts w:cs="Times New Roman"/>
              <w:i/>
              <w:sz w:val="24"/>
            </w:rPr>
          </w:rPrChange>
        </w:rPr>
        <w:t>&lt;</w:t>
      </w:r>
      <w:r w:rsidRPr="00D94A67">
        <w:rPr>
          <w:rFonts w:asciiTheme="minorHAnsi" w:hAnsiTheme="minorHAnsi" w:cstheme="minorHAnsi"/>
          <w:i/>
          <w:sz w:val="24"/>
          <w:shd w:val="clear" w:color="auto" w:fill="B2B2B2"/>
          <w:rPrChange w:id="106" w:author="Adriana" w:date="2023-05-18T15:14:00Z">
            <w:rPr>
              <w:rFonts w:cs="Times New Roman"/>
              <w:i/>
              <w:sz w:val="24"/>
              <w:shd w:val="clear" w:color="auto" w:fill="B2B2B2"/>
            </w:rPr>
          </w:rPrChange>
        </w:rPr>
        <w:t>contributia Proprie</w:t>
      </w:r>
      <w:r w:rsidRPr="00D94A67">
        <w:rPr>
          <w:rFonts w:asciiTheme="minorHAnsi" w:hAnsiTheme="minorHAnsi" w:cstheme="minorHAnsi"/>
          <w:i/>
          <w:sz w:val="24"/>
          <w:rPrChange w:id="107" w:author="Adriana" w:date="2023-05-18T15:14:00Z">
            <w:rPr>
              <w:rFonts w:cs="Times New Roman"/>
              <w:i/>
              <w:sz w:val="24"/>
            </w:rPr>
          </w:rPrChange>
        </w:rPr>
        <w:t>&gt; lei, reprezentând &lt;</w:t>
      </w:r>
      <w:r w:rsidRPr="00D94A67">
        <w:rPr>
          <w:rFonts w:asciiTheme="minorHAnsi" w:hAnsiTheme="minorHAnsi" w:cstheme="minorHAnsi"/>
          <w:i/>
          <w:sz w:val="24"/>
          <w:shd w:val="clear" w:color="auto" w:fill="999999"/>
          <w:rPrChange w:id="108" w:author="Adriana" w:date="2023-05-18T15:14:00Z">
            <w:rPr>
              <w:rFonts w:cs="Times New Roman"/>
              <w:i/>
              <w:sz w:val="24"/>
              <w:shd w:val="clear" w:color="auto" w:fill="999999"/>
            </w:rPr>
          </w:rPrChange>
        </w:rPr>
        <w:t>x</w:t>
      </w:r>
      <w:r w:rsidRPr="00D94A67">
        <w:rPr>
          <w:rFonts w:asciiTheme="minorHAnsi" w:hAnsiTheme="minorHAnsi" w:cstheme="minorHAnsi"/>
          <w:i/>
          <w:sz w:val="24"/>
          <w:rPrChange w:id="109" w:author="Adriana" w:date="2023-05-18T15:14:00Z">
            <w:rPr>
              <w:rFonts w:cs="Times New Roman"/>
              <w:i/>
              <w:sz w:val="24"/>
            </w:rPr>
          </w:rPrChange>
        </w:rPr>
        <w:t xml:space="preserve">&gt;% din valoarea eligibilă a proiectului. </w:t>
      </w:r>
      <w:r w:rsidRPr="00D94A67">
        <w:rPr>
          <w:rFonts w:asciiTheme="minorHAnsi" w:hAnsiTheme="minorHAnsi" w:cstheme="minorHAnsi"/>
          <w:i/>
          <w:iCs/>
          <w:sz w:val="18"/>
          <w:szCs w:val="18"/>
          <w:rPrChange w:id="110" w:author="Adriana" w:date="2023-05-18T15:14:00Z">
            <w:rPr>
              <w:rFonts w:cs="Times New Roman"/>
              <w:i/>
              <w:iCs/>
              <w:sz w:val="18"/>
              <w:szCs w:val="18"/>
            </w:rPr>
          </w:rPrChange>
        </w:rPr>
        <w:t>(unde x% = se va calcula din datele introduse în Cererea de finanțare ca contributie proprie din valoarea eligibilă a proiectului).</w:t>
      </w:r>
    </w:p>
    <w:p w14:paraId="78D66140" w14:textId="77777777" w:rsidR="00694857" w:rsidRPr="00D94A67" w:rsidRDefault="00694857">
      <w:pPr>
        <w:pStyle w:val="bullet"/>
        <w:numPr>
          <w:ilvl w:val="0"/>
          <w:numId w:val="0"/>
        </w:numPr>
        <w:spacing w:before="0" w:after="0"/>
        <w:rPr>
          <w:rFonts w:asciiTheme="minorHAnsi" w:hAnsiTheme="minorHAnsi" w:cstheme="minorHAnsi"/>
          <w:sz w:val="24"/>
          <w:rPrChange w:id="111" w:author="Adriana" w:date="2023-05-18T15:14:00Z">
            <w:rPr>
              <w:sz w:val="24"/>
            </w:rPr>
          </w:rPrChange>
        </w:rPr>
      </w:pPr>
    </w:p>
    <w:p w14:paraId="535DBD00" w14:textId="065DD921" w:rsidR="00694857" w:rsidRPr="00D94A67" w:rsidRDefault="00193DF2">
      <w:pPr>
        <w:pStyle w:val="bullet"/>
        <w:numPr>
          <w:ilvl w:val="0"/>
          <w:numId w:val="3"/>
        </w:numPr>
        <w:spacing w:before="0" w:after="0"/>
        <w:rPr>
          <w:rFonts w:asciiTheme="minorHAnsi" w:hAnsiTheme="minorHAnsi" w:cstheme="minorHAnsi"/>
          <w:b/>
          <w:iCs/>
          <w:sz w:val="24"/>
          <w:lang w:eastAsia="sk-SK"/>
          <w:rPrChange w:id="112" w:author="Adriana" w:date="2023-05-18T15:14:00Z">
            <w:rPr>
              <w:b/>
              <w:iCs/>
              <w:sz w:val="24"/>
              <w:lang w:eastAsia="sk-SK"/>
            </w:rPr>
          </w:rPrChange>
        </w:rPr>
      </w:pPr>
      <w:r w:rsidRPr="00D94A67">
        <w:rPr>
          <w:rFonts w:asciiTheme="minorHAnsi" w:hAnsiTheme="minorHAnsi" w:cstheme="minorHAnsi"/>
          <w:b/>
          <w:iCs/>
          <w:sz w:val="24"/>
          <w:lang w:eastAsia="sk-SK"/>
          <w:rPrChange w:id="113" w:author="Adriana" w:date="2023-05-18T15:14:00Z">
            <w:rPr>
              <w:b/>
              <w:iCs/>
              <w:sz w:val="24"/>
              <w:lang w:eastAsia="sk-SK"/>
            </w:rPr>
          </w:rPrChange>
        </w:rPr>
        <w:t xml:space="preserve">Sunt respectate </w:t>
      </w:r>
      <w:r w:rsidR="002F6292" w:rsidRPr="00D94A67">
        <w:rPr>
          <w:rFonts w:asciiTheme="minorHAnsi" w:hAnsiTheme="minorHAnsi" w:cstheme="minorHAnsi"/>
          <w:b/>
          <w:iCs/>
          <w:sz w:val="24"/>
          <w:lang w:eastAsia="sk-SK"/>
          <w:rPrChange w:id="114" w:author="Adriana" w:date="2023-05-18T15:14:00Z">
            <w:rPr>
              <w:b/>
              <w:iCs/>
              <w:sz w:val="24"/>
              <w:lang w:eastAsia="sk-SK"/>
            </w:rPr>
          </w:rPrChange>
        </w:rPr>
        <w:t>cerințele specifice de eligibilitate aplicabile proiectului și solicitantului</w:t>
      </w:r>
      <w:r w:rsidR="002F6292" w:rsidRPr="00D94A67">
        <w:rPr>
          <w:rFonts w:asciiTheme="minorHAnsi" w:hAnsiTheme="minorHAnsi" w:cstheme="minorHAnsi"/>
          <w:b/>
          <w:iCs/>
          <w:color w:val="002060"/>
          <w:sz w:val="24"/>
          <w:lang w:eastAsia="sk-SK"/>
          <w:rPrChange w:id="115" w:author="Adriana" w:date="2023-05-18T15:14:00Z">
            <w:rPr>
              <w:b/>
              <w:iCs/>
              <w:color w:val="002060"/>
              <w:sz w:val="24"/>
              <w:lang w:eastAsia="sk-SK"/>
            </w:rPr>
          </w:rPrChange>
        </w:rPr>
        <w:t xml:space="preserve">, în </w:t>
      </w:r>
      <w:r w:rsidR="003E151B" w:rsidRPr="00D94A67">
        <w:rPr>
          <w:rFonts w:asciiTheme="minorHAnsi" w:hAnsiTheme="minorHAnsi" w:cstheme="minorHAnsi"/>
          <w:b/>
          <w:iCs/>
          <w:color w:val="002060"/>
          <w:sz w:val="24"/>
          <w:lang w:eastAsia="sk-SK"/>
          <w:rPrChange w:id="116" w:author="Adriana" w:date="2023-05-18T15:14:00Z">
            <w:rPr>
              <w:b/>
              <w:iCs/>
              <w:color w:val="002060"/>
              <w:sz w:val="24"/>
              <w:lang w:eastAsia="sk-SK"/>
            </w:rPr>
          </w:rPrChange>
        </w:rPr>
        <w:t xml:space="preserve">condițiile și la termenele prevăzute </w:t>
      </w:r>
      <w:r w:rsidR="003E151B" w:rsidRPr="00D94A67">
        <w:rPr>
          <w:rFonts w:asciiTheme="minorHAnsi" w:hAnsiTheme="minorHAnsi" w:cstheme="minorHAnsi"/>
          <w:b/>
          <w:iCs/>
          <w:sz w:val="24"/>
          <w:lang w:eastAsia="sk-SK"/>
          <w:rPrChange w:id="117" w:author="Adriana" w:date="2023-05-18T15:14:00Z">
            <w:rPr>
              <w:b/>
              <w:iCs/>
              <w:sz w:val="24"/>
              <w:lang w:eastAsia="sk-SK"/>
            </w:rPr>
          </w:rPrChange>
        </w:rPr>
        <w:t xml:space="preserve">în </w:t>
      </w:r>
      <w:r w:rsidR="002F6292" w:rsidRPr="00D94A67">
        <w:rPr>
          <w:rFonts w:asciiTheme="minorHAnsi" w:hAnsiTheme="minorHAnsi" w:cstheme="minorHAnsi"/>
          <w:b/>
          <w:iCs/>
          <w:sz w:val="24"/>
          <w:lang w:eastAsia="sk-SK"/>
          <w:rPrChange w:id="118" w:author="Adriana" w:date="2023-05-18T15:14:00Z">
            <w:rPr>
              <w:b/>
              <w:iCs/>
              <w:sz w:val="24"/>
              <w:lang w:eastAsia="sk-SK"/>
            </w:rPr>
          </w:rPrChange>
        </w:rPr>
        <w:t>Ghidul Solicitantului, după cum urmează:</w:t>
      </w:r>
    </w:p>
    <w:p w14:paraId="02D447EB" w14:textId="3DA876D6" w:rsidR="00B466BA" w:rsidRPr="00D94A67" w:rsidRDefault="009E7ED4" w:rsidP="00B466BA">
      <w:pPr>
        <w:pStyle w:val="bullet"/>
        <w:numPr>
          <w:ilvl w:val="0"/>
          <w:numId w:val="0"/>
        </w:numPr>
        <w:spacing w:before="0" w:after="0"/>
        <w:ind w:left="630"/>
        <w:rPr>
          <w:ins w:id="119" w:author="Adriana" w:date="2023-05-18T15:13:00Z"/>
          <w:rFonts w:asciiTheme="minorHAnsi" w:hAnsiTheme="minorHAnsi" w:cstheme="minorHAnsi"/>
          <w:i/>
          <w:iCs/>
          <w:sz w:val="24"/>
          <w:lang w:eastAsia="sk-SK"/>
          <w:rPrChange w:id="120" w:author="Adriana" w:date="2023-05-18T15:14:00Z">
            <w:rPr>
              <w:ins w:id="121" w:author="Adriana" w:date="2023-05-18T15:13:00Z"/>
              <w:i/>
              <w:iCs/>
              <w:sz w:val="24"/>
              <w:lang w:eastAsia="sk-SK"/>
            </w:rPr>
          </w:rPrChange>
        </w:rPr>
      </w:pPr>
      <w:r w:rsidRPr="00D94A67">
        <w:rPr>
          <w:rFonts w:asciiTheme="minorHAnsi" w:hAnsiTheme="minorHAnsi" w:cstheme="minorHAnsi"/>
          <w:rPrChange w:id="122" w:author="Adriana" w:date="2023-05-18T15:14:00Z">
            <w:rPr/>
          </w:rPrChange>
        </w:rPr>
        <w:fldChar w:fldCharType="begin">
          <w:ffData>
            <w:name w:val=""/>
            <w:enabled/>
            <w:calcOnExit w:val="0"/>
            <w:checkBox>
              <w:sizeAuto/>
              <w:default w:val="0"/>
            </w:checkBox>
          </w:ffData>
        </w:fldChar>
      </w:r>
      <w:r w:rsidRPr="00D94A67">
        <w:rPr>
          <w:rFonts w:asciiTheme="minorHAnsi" w:hAnsiTheme="minorHAnsi" w:cstheme="minorHAnsi"/>
          <w:rPrChange w:id="123" w:author="Adriana" w:date="2023-05-18T15:14:00Z">
            <w:rPr/>
          </w:rPrChange>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D94A67">
        <w:rPr>
          <w:rFonts w:asciiTheme="minorHAnsi" w:hAnsiTheme="minorHAnsi" w:cstheme="minorHAnsi"/>
          <w:rPrChange w:id="124" w:author="Adriana" w:date="2023-05-18T15:14:00Z">
            <w:rPr/>
          </w:rPrChange>
        </w:rPr>
        <w:fldChar w:fldCharType="end"/>
      </w:r>
      <w:bookmarkStart w:id="125" w:name="__Fieldmark__14449_1580758020"/>
      <w:bookmarkEnd w:id="125"/>
      <w:r w:rsidR="002F6292" w:rsidRPr="00D94A67">
        <w:rPr>
          <w:rFonts w:asciiTheme="minorHAnsi" w:hAnsiTheme="minorHAnsi" w:cstheme="minorHAnsi"/>
          <w:iCs/>
          <w:sz w:val="24"/>
          <w:lang w:eastAsia="sk-SK"/>
          <w:rPrChange w:id="126" w:author="Adriana" w:date="2023-05-18T15:14:00Z">
            <w:rPr>
              <w:iCs/>
              <w:sz w:val="24"/>
              <w:lang w:eastAsia="sk-SK"/>
            </w:rPr>
          </w:rPrChange>
        </w:rPr>
        <w:t xml:space="preserve"> Cerința 1.</w:t>
      </w:r>
      <w:r w:rsidR="002F6292" w:rsidRPr="00D94A67">
        <w:rPr>
          <w:rFonts w:asciiTheme="minorHAnsi" w:hAnsiTheme="minorHAnsi" w:cstheme="minorHAnsi"/>
          <w:i/>
          <w:iCs/>
          <w:sz w:val="24"/>
          <w:lang w:eastAsia="sk-SK"/>
          <w:rPrChange w:id="127" w:author="Adriana" w:date="2023-05-18T15:14:00Z">
            <w:rPr>
              <w:i/>
              <w:iCs/>
              <w:sz w:val="24"/>
              <w:lang w:eastAsia="sk-SK"/>
            </w:rPr>
          </w:rPrChange>
        </w:rPr>
        <w:t xml:space="preserve"> </w:t>
      </w:r>
      <w:ins w:id="128" w:author="Adriana" w:date="2023-05-18T15:12:00Z">
        <w:r w:rsidR="00D94A67" w:rsidRPr="00D94A67">
          <w:rPr>
            <w:rFonts w:asciiTheme="minorHAnsi" w:hAnsiTheme="minorHAnsi" w:cstheme="minorHAnsi"/>
            <w:iCs/>
            <w:sz w:val="24"/>
            <w:lang w:eastAsia="sk-SK"/>
            <w:rPrChange w:id="129" w:author="Adriana" w:date="2023-05-18T15:14:00Z">
              <w:rPr>
                <w:i/>
                <w:iCs/>
                <w:sz w:val="24"/>
                <w:lang w:eastAsia="sk-SK"/>
              </w:rPr>
            </w:rPrChange>
          </w:rPr>
          <w:t>Forma de constituire a solicitantului. Beneficiarii se încadrează în categoria solicitanților eligibili în cadrul apelului de proiecte</w:t>
        </w:r>
        <w:r w:rsidR="00D94A67" w:rsidRPr="00D94A67">
          <w:rPr>
            <w:rFonts w:asciiTheme="minorHAnsi" w:hAnsiTheme="minorHAnsi" w:cstheme="minorHAnsi"/>
            <w:i/>
            <w:iCs/>
            <w:sz w:val="24"/>
            <w:lang w:eastAsia="sk-SK"/>
            <w:rPrChange w:id="130" w:author="Adriana" w:date="2023-05-18T15:14:00Z">
              <w:rPr>
                <w:i/>
                <w:iCs/>
                <w:sz w:val="24"/>
                <w:lang w:eastAsia="sk-SK"/>
              </w:rPr>
            </w:rPrChange>
          </w:rPr>
          <w:t xml:space="preserve"> </w:t>
        </w:r>
      </w:ins>
      <w:ins w:id="131" w:author="Adriana" w:date="2023-05-18T15:14:00Z">
        <w:r w:rsidR="00D94A67" w:rsidRPr="007941A6">
          <w:rPr>
            <w:rFonts w:asciiTheme="minorHAnsi" w:eastAsia="Calibri" w:hAnsiTheme="minorHAnsi" w:cstheme="minorHAnsi"/>
            <w:sz w:val="24"/>
            <w:lang w:val="en-GB"/>
            <w:rPrChange w:id="132" w:author="Adriana" w:date="2023-05-18T15:20:00Z">
              <w:rPr>
                <w:rFonts w:asciiTheme="minorHAnsi" w:eastAsia="Calibri" w:hAnsiTheme="minorHAnsi" w:cstheme="minorHAnsi"/>
                <w:b/>
                <w:sz w:val="24"/>
                <w:lang w:val="en-GB"/>
              </w:rPr>
            </w:rPrChange>
          </w:rPr>
          <w:t xml:space="preserve">PRSE/2.4/1.1/2023, PRSE/2.4/1.2/2023, </w:t>
        </w:r>
        <w:r w:rsidR="00D94A67" w:rsidRPr="007941A6" w:rsidDel="00D94A67">
          <w:rPr>
            <w:rFonts w:asciiTheme="minorHAnsi" w:hAnsiTheme="minorHAnsi" w:cstheme="minorHAnsi"/>
            <w:i/>
            <w:iCs/>
            <w:sz w:val="24"/>
            <w:lang w:eastAsia="sk-SK"/>
          </w:rPr>
          <w:t xml:space="preserve"> </w:t>
        </w:r>
        <w:r w:rsidR="00D94A67" w:rsidRPr="007941A6">
          <w:rPr>
            <w:rFonts w:asciiTheme="minorHAnsi" w:eastAsia="Calibri" w:hAnsiTheme="minorHAnsi" w:cstheme="minorHAnsi"/>
            <w:sz w:val="24"/>
            <w:lang w:val="en-GB"/>
            <w:rPrChange w:id="133" w:author="Adriana" w:date="2023-05-18T15:20:00Z">
              <w:rPr>
                <w:rFonts w:asciiTheme="minorHAnsi" w:eastAsia="Calibri" w:hAnsiTheme="minorHAnsi" w:cstheme="minorHAnsi"/>
                <w:b/>
                <w:sz w:val="24"/>
                <w:lang w:val="en-GB"/>
              </w:rPr>
            </w:rPrChange>
          </w:rPr>
          <w:t>PRSE/2.4/1.3/2023</w:t>
        </w:r>
        <w:r w:rsidR="00D94A67" w:rsidRPr="00D94A67" w:rsidDel="00D94A67">
          <w:rPr>
            <w:rFonts w:asciiTheme="minorHAnsi" w:hAnsiTheme="minorHAnsi" w:cstheme="minorHAnsi"/>
            <w:i/>
            <w:iCs/>
            <w:sz w:val="24"/>
            <w:lang w:eastAsia="sk-SK"/>
          </w:rPr>
          <w:t xml:space="preserve"> </w:t>
        </w:r>
      </w:ins>
      <w:del w:id="134" w:author="Adriana" w:date="2023-05-18T15:12:00Z">
        <w:r w:rsidR="00B466BA" w:rsidRPr="00D94A67" w:rsidDel="00D94A67">
          <w:rPr>
            <w:rFonts w:asciiTheme="minorHAnsi" w:hAnsiTheme="minorHAnsi" w:cstheme="minorHAnsi"/>
            <w:i/>
            <w:iCs/>
            <w:sz w:val="24"/>
            <w:lang w:eastAsia="sk-SK"/>
            <w:rPrChange w:id="135" w:author="Adriana" w:date="2023-05-18T15:14:00Z">
              <w:rPr>
                <w:i/>
                <w:iCs/>
                <w:sz w:val="24"/>
                <w:lang w:eastAsia="sk-SK"/>
              </w:rPr>
            </w:rPrChange>
          </w:rPr>
          <w:delText>[</w:delText>
        </w:r>
        <w:r w:rsidR="00B466BA" w:rsidRPr="00D94A67" w:rsidDel="00D94A67">
          <w:rPr>
            <w:rFonts w:asciiTheme="minorHAnsi" w:hAnsiTheme="minorHAnsi" w:cstheme="minorHAnsi"/>
            <w:i/>
            <w:iCs/>
            <w:sz w:val="18"/>
            <w:szCs w:val="18"/>
            <w:lang w:eastAsia="sk-SK"/>
            <w:rPrChange w:id="136" w:author="Adriana" w:date="2023-05-18T15:14:00Z">
              <w:rPr>
                <w:i/>
                <w:iCs/>
                <w:sz w:val="18"/>
                <w:szCs w:val="18"/>
                <w:lang w:eastAsia="sk-SK"/>
              </w:rPr>
            </w:rPrChange>
          </w:rPr>
          <w:delText>se precizează cerința - text static introdus la definire apel</w:delText>
        </w:r>
        <w:r w:rsidR="00B466BA" w:rsidRPr="00D94A67" w:rsidDel="00D94A67">
          <w:rPr>
            <w:rFonts w:asciiTheme="minorHAnsi" w:hAnsiTheme="minorHAnsi" w:cstheme="minorHAnsi"/>
            <w:i/>
            <w:iCs/>
            <w:sz w:val="24"/>
            <w:lang w:eastAsia="sk-SK"/>
            <w:rPrChange w:id="137" w:author="Adriana" w:date="2023-05-18T15:14:00Z">
              <w:rPr>
                <w:i/>
                <w:iCs/>
                <w:sz w:val="24"/>
                <w:lang w:eastAsia="sk-SK"/>
              </w:rPr>
            </w:rPrChange>
          </w:rPr>
          <w:delText>]</w:delText>
        </w:r>
      </w:del>
    </w:p>
    <w:p w14:paraId="7D077B13" w14:textId="77777777" w:rsidR="00D94A67" w:rsidRPr="00D94A67" w:rsidRDefault="00D94A67" w:rsidP="00D94A67">
      <w:pPr>
        <w:suppressAutoHyphens w:val="0"/>
        <w:spacing w:after="0" w:line="240" w:lineRule="auto"/>
        <w:jc w:val="both"/>
        <w:rPr>
          <w:ins w:id="138" w:author="Adriana" w:date="2023-05-18T15:14:00Z"/>
          <w:rFonts w:eastAsia="Calibri" w:cstheme="minorHAnsi"/>
          <w:b/>
          <w:sz w:val="24"/>
          <w:szCs w:val="24"/>
          <w:lang w:val="en-GB"/>
          <w:rPrChange w:id="139" w:author="Adriana" w:date="2023-05-18T15:14:00Z">
            <w:rPr>
              <w:ins w:id="140" w:author="Adriana" w:date="2023-05-18T15:14:00Z"/>
              <w:rFonts w:ascii="Calibri" w:eastAsia="Calibri" w:hAnsi="Calibri" w:cs="Calibri"/>
              <w:b/>
              <w:sz w:val="24"/>
              <w:szCs w:val="24"/>
              <w:lang w:val="en-GB"/>
            </w:rPr>
          </w:rPrChange>
        </w:rPr>
      </w:pPr>
      <w:ins w:id="141" w:author="Adriana" w:date="2023-05-18T15:14:00Z">
        <w:r w:rsidRPr="00D94A67">
          <w:rPr>
            <w:rFonts w:eastAsia="Calibri" w:cstheme="minorHAnsi"/>
            <w:b/>
            <w:sz w:val="24"/>
            <w:szCs w:val="24"/>
            <w:lang w:val="en-GB"/>
            <w:rPrChange w:id="142" w:author="Adriana" w:date="2023-05-18T15:14:00Z">
              <w:rPr>
                <w:rFonts w:ascii="Calibri" w:eastAsia="Calibri" w:hAnsi="Calibri" w:cs="Calibri"/>
                <w:b/>
                <w:sz w:val="24"/>
                <w:szCs w:val="24"/>
                <w:lang w:val="en-GB"/>
              </w:rPr>
            </w:rPrChange>
          </w:rPr>
          <w:t>Apel municipii reședință de județ - Apel PRSE/2.4/1.1/2023</w:t>
        </w:r>
      </w:ins>
    </w:p>
    <w:p w14:paraId="3D6CDFF0" w14:textId="343E9EE0" w:rsidR="00D94A67" w:rsidRPr="00D94A67" w:rsidRDefault="00D94A67" w:rsidP="00D94A67">
      <w:pPr>
        <w:numPr>
          <w:ilvl w:val="0"/>
          <w:numId w:val="6"/>
        </w:numPr>
        <w:suppressAutoHyphens w:val="0"/>
        <w:spacing w:before="120" w:after="0" w:line="240" w:lineRule="auto"/>
        <w:contextualSpacing/>
        <w:jc w:val="both"/>
        <w:rPr>
          <w:ins w:id="143" w:author="Adriana" w:date="2023-05-18T15:14:00Z"/>
          <w:rFonts w:eastAsia="Calibri" w:cstheme="minorHAnsi"/>
          <w:bCs/>
          <w:sz w:val="24"/>
          <w:szCs w:val="24"/>
          <w:lang w:val="en-GB"/>
          <w:rPrChange w:id="144" w:author="Adriana" w:date="2023-05-18T15:14:00Z">
            <w:rPr>
              <w:ins w:id="145" w:author="Adriana" w:date="2023-05-18T15:14:00Z"/>
              <w:rFonts w:ascii="Calibri" w:eastAsia="Calibri" w:hAnsi="Calibri" w:cs="Calibri"/>
              <w:bCs/>
              <w:sz w:val="24"/>
              <w:szCs w:val="24"/>
              <w:lang w:val="en-GB"/>
            </w:rPr>
          </w:rPrChange>
        </w:rPr>
      </w:pPr>
      <w:ins w:id="146" w:author="Adriana" w:date="2023-05-18T15:14:00Z">
        <w:r w:rsidRPr="00D94A67">
          <w:rPr>
            <w:rFonts w:eastAsia="Calibri" w:cstheme="minorHAnsi"/>
            <w:bCs/>
            <w:sz w:val="24"/>
            <w:szCs w:val="24"/>
            <w:lang w:val="en-GB"/>
            <w:rPrChange w:id="147" w:author="Adriana" w:date="2023-05-18T15:14:00Z">
              <w:rPr>
                <w:rFonts w:ascii="Calibri" w:eastAsia="Calibri" w:hAnsi="Calibri" w:cs="Calibri"/>
                <w:bCs/>
                <w:sz w:val="24"/>
                <w:szCs w:val="24"/>
                <w:lang w:val="en-GB"/>
              </w:rPr>
            </w:rPrChange>
          </w:rPr>
          <w:t xml:space="preserve">Unități administrativ-teritoriale municipii reședință de județ, definite conform OUG nr. 57 </w:t>
        </w:r>
        <w:del w:id="148" w:author="Madalina" w:date="2023-05-19T11:50:00Z">
          <w:r w:rsidRPr="00D94A67" w:rsidDel="002D3ECB">
            <w:rPr>
              <w:rFonts w:eastAsia="Calibri" w:cstheme="minorHAnsi"/>
              <w:bCs/>
              <w:sz w:val="24"/>
              <w:szCs w:val="24"/>
              <w:lang w:val="en-GB"/>
              <w:rPrChange w:id="149" w:author="Adriana" w:date="2023-05-18T15:14:00Z">
                <w:rPr>
                  <w:rFonts w:ascii="Calibri" w:eastAsia="Calibri" w:hAnsi="Calibri" w:cs="Calibri"/>
                  <w:bCs/>
                  <w:sz w:val="24"/>
                  <w:szCs w:val="24"/>
                  <w:lang w:val="en-GB"/>
                </w:rPr>
              </w:rPrChange>
            </w:rPr>
            <w:delText xml:space="preserve">din </w:delText>
          </w:r>
        </w:del>
      </w:ins>
      <w:ins w:id="150" w:author="Madalina" w:date="2023-05-19T11:50:00Z">
        <w:r w:rsidR="002D3ECB">
          <w:rPr>
            <w:rFonts w:eastAsia="Calibri" w:cstheme="minorHAnsi"/>
            <w:bCs/>
            <w:sz w:val="24"/>
            <w:szCs w:val="24"/>
            <w:lang w:val="en-GB"/>
          </w:rPr>
          <w:t>/</w:t>
        </w:r>
      </w:ins>
      <w:ins w:id="151" w:author="Adriana" w:date="2023-05-18T15:14:00Z">
        <w:del w:id="152" w:author="Madalina" w:date="2023-05-19T11:50:00Z">
          <w:r w:rsidRPr="00D94A67" w:rsidDel="002D3ECB">
            <w:rPr>
              <w:rFonts w:eastAsia="Calibri" w:cstheme="minorHAnsi"/>
              <w:bCs/>
              <w:sz w:val="24"/>
              <w:szCs w:val="24"/>
              <w:lang w:val="en-GB"/>
              <w:rPrChange w:id="153" w:author="Adriana" w:date="2023-05-18T15:14:00Z">
                <w:rPr>
                  <w:rFonts w:ascii="Calibri" w:eastAsia="Calibri" w:hAnsi="Calibri" w:cs="Calibri"/>
                  <w:bCs/>
                  <w:sz w:val="24"/>
                  <w:szCs w:val="24"/>
                  <w:lang w:val="en-GB"/>
                </w:rPr>
              </w:rPrChange>
            </w:rPr>
            <w:delText xml:space="preserve">3 iulie </w:delText>
          </w:r>
        </w:del>
        <w:r w:rsidRPr="00D94A67">
          <w:rPr>
            <w:rFonts w:eastAsia="Calibri" w:cstheme="minorHAnsi"/>
            <w:bCs/>
            <w:sz w:val="24"/>
            <w:szCs w:val="24"/>
            <w:lang w:val="en-GB"/>
            <w:rPrChange w:id="154" w:author="Adriana" w:date="2023-05-18T15:14:00Z">
              <w:rPr>
                <w:rFonts w:ascii="Calibri" w:eastAsia="Calibri" w:hAnsi="Calibri" w:cs="Calibri"/>
                <w:bCs/>
                <w:sz w:val="24"/>
                <w:szCs w:val="24"/>
                <w:lang w:val="en-GB"/>
              </w:rPr>
            </w:rPrChange>
          </w:rPr>
          <w:t xml:space="preserve">2019 privind Codul administrativ; </w:t>
        </w:r>
      </w:ins>
    </w:p>
    <w:p w14:paraId="14D7D740" w14:textId="77777777" w:rsidR="00D94A67" w:rsidRPr="00D94A67" w:rsidRDefault="00D94A67" w:rsidP="00D94A67">
      <w:pPr>
        <w:numPr>
          <w:ilvl w:val="0"/>
          <w:numId w:val="6"/>
        </w:numPr>
        <w:suppressAutoHyphens w:val="0"/>
        <w:spacing w:before="120" w:after="0" w:line="240" w:lineRule="auto"/>
        <w:contextualSpacing/>
        <w:jc w:val="both"/>
        <w:rPr>
          <w:ins w:id="155" w:author="Adriana" w:date="2023-05-18T15:14:00Z"/>
          <w:rFonts w:eastAsia="Calibri" w:cstheme="minorHAnsi"/>
          <w:bCs/>
          <w:sz w:val="24"/>
          <w:szCs w:val="24"/>
          <w:lang w:val="en-GB"/>
          <w:rPrChange w:id="156" w:author="Adriana" w:date="2023-05-18T15:14:00Z">
            <w:rPr>
              <w:ins w:id="157" w:author="Adriana" w:date="2023-05-18T15:14:00Z"/>
              <w:rFonts w:ascii="Calibri" w:eastAsia="Calibri" w:hAnsi="Calibri" w:cs="Calibri"/>
              <w:bCs/>
              <w:sz w:val="24"/>
              <w:szCs w:val="24"/>
              <w:lang w:val="en-GB"/>
            </w:rPr>
          </w:rPrChange>
        </w:rPr>
      </w:pPr>
      <w:ins w:id="158" w:author="Adriana" w:date="2023-05-18T15:14:00Z">
        <w:r w:rsidRPr="00D94A67">
          <w:rPr>
            <w:rFonts w:eastAsia="Calibri" w:cstheme="minorHAnsi"/>
            <w:bCs/>
            <w:sz w:val="24"/>
            <w:szCs w:val="24"/>
            <w:lang w:val="en-GB"/>
            <w:rPrChange w:id="159" w:author="Adriana" w:date="2023-05-18T15:14:00Z">
              <w:rPr>
                <w:rFonts w:ascii="Calibri" w:eastAsia="Calibri" w:hAnsi="Calibri" w:cs="Calibri"/>
                <w:bCs/>
                <w:sz w:val="24"/>
                <w:szCs w:val="24"/>
                <w:lang w:val="en-GB"/>
              </w:rPr>
            </w:rPrChange>
          </w:rPr>
          <w:t>Asociațiile de Dezvoltare intercomunitară înființate conform prevederilor legale.</w:t>
        </w:r>
      </w:ins>
    </w:p>
    <w:p w14:paraId="37697CA8" w14:textId="77777777" w:rsidR="00D94A67" w:rsidRPr="00D94A67" w:rsidRDefault="00D94A67" w:rsidP="00D94A67">
      <w:pPr>
        <w:numPr>
          <w:ilvl w:val="0"/>
          <w:numId w:val="6"/>
        </w:numPr>
        <w:suppressAutoHyphens w:val="0"/>
        <w:spacing w:before="120" w:after="0" w:line="240" w:lineRule="auto"/>
        <w:contextualSpacing/>
        <w:jc w:val="both"/>
        <w:rPr>
          <w:ins w:id="160" w:author="Adriana" w:date="2023-05-18T15:14:00Z"/>
          <w:rFonts w:eastAsia="Calibri" w:cstheme="minorHAnsi"/>
          <w:bCs/>
          <w:sz w:val="24"/>
          <w:szCs w:val="24"/>
          <w:lang w:val="en-GB"/>
          <w:rPrChange w:id="161" w:author="Adriana" w:date="2023-05-18T15:14:00Z">
            <w:rPr>
              <w:ins w:id="162" w:author="Adriana" w:date="2023-05-18T15:14:00Z"/>
              <w:rFonts w:ascii="Calibri" w:eastAsia="Calibri" w:hAnsi="Calibri" w:cs="Calibri"/>
              <w:bCs/>
              <w:sz w:val="24"/>
              <w:szCs w:val="24"/>
              <w:lang w:val="en-GB"/>
            </w:rPr>
          </w:rPrChange>
        </w:rPr>
      </w:pPr>
      <w:ins w:id="163" w:author="Adriana" w:date="2023-05-18T15:14:00Z">
        <w:r w:rsidRPr="00D94A67">
          <w:rPr>
            <w:rFonts w:eastAsia="Calibri" w:cstheme="minorHAnsi"/>
            <w:bCs/>
            <w:sz w:val="24"/>
            <w:szCs w:val="24"/>
            <w:lang w:val="en-GB"/>
            <w:rPrChange w:id="164" w:author="Adriana" w:date="2023-05-18T15:14:00Z">
              <w:rPr>
                <w:rFonts w:ascii="Calibri" w:eastAsia="Calibri" w:hAnsi="Calibri" w:cs="Calibri"/>
                <w:bCs/>
                <w:sz w:val="24"/>
                <w:szCs w:val="24"/>
                <w:lang w:val="en-GB"/>
              </w:rPr>
            </w:rPrChange>
          </w:rPr>
          <w:t>Parteneriatele între entitățile de mai sus.</w:t>
        </w:r>
      </w:ins>
    </w:p>
    <w:p w14:paraId="64DFFAAB" w14:textId="77777777" w:rsidR="00D94A67" w:rsidRPr="00D94A67" w:rsidRDefault="00D94A67" w:rsidP="00D94A67">
      <w:pPr>
        <w:suppressAutoHyphens w:val="0"/>
        <w:spacing w:after="0" w:line="240" w:lineRule="auto"/>
        <w:jc w:val="both"/>
        <w:rPr>
          <w:ins w:id="165" w:author="Adriana" w:date="2023-05-18T15:14:00Z"/>
          <w:rFonts w:eastAsia="Calibri" w:cstheme="minorHAnsi"/>
          <w:b/>
          <w:sz w:val="24"/>
          <w:szCs w:val="24"/>
          <w:lang w:val="en-GB"/>
          <w:rPrChange w:id="166" w:author="Adriana" w:date="2023-05-18T15:14:00Z">
            <w:rPr>
              <w:ins w:id="167" w:author="Adriana" w:date="2023-05-18T15:14:00Z"/>
              <w:rFonts w:ascii="Calibri" w:eastAsia="Calibri" w:hAnsi="Calibri" w:cs="Calibri"/>
              <w:b/>
              <w:sz w:val="24"/>
              <w:szCs w:val="24"/>
              <w:lang w:val="en-GB"/>
            </w:rPr>
          </w:rPrChange>
        </w:rPr>
      </w:pPr>
    </w:p>
    <w:p w14:paraId="7FA05074" w14:textId="77777777" w:rsidR="00D94A67" w:rsidRPr="00D94A67" w:rsidRDefault="00D94A67" w:rsidP="00D94A67">
      <w:pPr>
        <w:suppressAutoHyphens w:val="0"/>
        <w:spacing w:after="0" w:line="240" w:lineRule="auto"/>
        <w:jc w:val="both"/>
        <w:rPr>
          <w:ins w:id="168" w:author="Adriana" w:date="2023-05-18T15:14:00Z"/>
          <w:rFonts w:eastAsia="Calibri" w:cstheme="minorHAnsi"/>
          <w:b/>
          <w:sz w:val="24"/>
          <w:szCs w:val="24"/>
          <w:lang w:val="en-GB"/>
          <w:rPrChange w:id="169" w:author="Adriana" w:date="2023-05-18T15:14:00Z">
            <w:rPr>
              <w:ins w:id="170" w:author="Adriana" w:date="2023-05-18T15:14:00Z"/>
              <w:rFonts w:ascii="Calibri" w:eastAsia="Calibri" w:hAnsi="Calibri" w:cs="Calibri"/>
              <w:b/>
              <w:sz w:val="24"/>
              <w:szCs w:val="24"/>
              <w:lang w:val="en-GB"/>
            </w:rPr>
          </w:rPrChange>
        </w:rPr>
      </w:pPr>
      <w:ins w:id="171" w:author="Adriana" w:date="2023-05-18T15:14:00Z">
        <w:r w:rsidRPr="00D94A67">
          <w:rPr>
            <w:rFonts w:eastAsia="Calibri" w:cstheme="minorHAnsi"/>
            <w:b/>
            <w:sz w:val="24"/>
            <w:szCs w:val="24"/>
            <w:lang w:val="en-GB"/>
            <w:rPrChange w:id="172" w:author="Adriana" w:date="2023-05-18T15:14:00Z">
              <w:rPr>
                <w:rFonts w:ascii="Calibri" w:eastAsia="Calibri" w:hAnsi="Calibri" w:cs="Calibri"/>
                <w:b/>
                <w:sz w:val="24"/>
                <w:szCs w:val="24"/>
                <w:lang w:val="en-GB"/>
              </w:rPr>
            </w:rPrChange>
          </w:rPr>
          <w:t>Apel municipii - Apel PRSE/2.4/1.2/2023</w:t>
        </w:r>
      </w:ins>
    </w:p>
    <w:p w14:paraId="35CFA09D" w14:textId="73792FA3" w:rsidR="00D94A67" w:rsidRPr="00D94A67" w:rsidRDefault="00D94A67" w:rsidP="00D94A67">
      <w:pPr>
        <w:numPr>
          <w:ilvl w:val="0"/>
          <w:numId w:val="7"/>
        </w:numPr>
        <w:suppressAutoHyphens w:val="0"/>
        <w:spacing w:before="120" w:after="0" w:line="240" w:lineRule="auto"/>
        <w:contextualSpacing/>
        <w:jc w:val="both"/>
        <w:rPr>
          <w:ins w:id="173" w:author="Adriana" w:date="2023-05-18T15:14:00Z"/>
          <w:rFonts w:eastAsia="Calibri" w:cstheme="minorHAnsi"/>
          <w:bCs/>
          <w:sz w:val="24"/>
          <w:szCs w:val="24"/>
          <w:lang w:val="en-GB"/>
          <w:rPrChange w:id="174" w:author="Adriana" w:date="2023-05-18T15:14:00Z">
            <w:rPr>
              <w:ins w:id="175" w:author="Adriana" w:date="2023-05-18T15:14:00Z"/>
              <w:rFonts w:ascii="Calibri" w:eastAsia="Calibri" w:hAnsi="Calibri" w:cs="Calibri"/>
              <w:bCs/>
              <w:sz w:val="24"/>
              <w:szCs w:val="24"/>
              <w:lang w:val="en-GB"/>
            </w:rPr>
          </w:rPrChange>
        </w:rPr>
      </w:pPr>
      <w:ins w:id="176" w:author="Adriana" w:date="2023-05-18T15:14:00Z">
        <w:r w:rsidRPr="00D94A67">
          <w:rPr>
            <w:rFonts w:eastAsia="Calibri" w:cstheme="minorHAnsi"/>
            <w:bCs/>
            <w:sz w:val="24"/>
            <w:szCs w:val="24"/>
            <w:lang w:val="en-GB"/>
            <w:rPrChange w:id="177" w:author="Adriana" w:date="2023-05-18T15:14:00Z">
              <w:rPr>
                <w:rFonts w:ascii="Calibri" w:eastAsia="Calibri" w:hAnsi="Calibri" w:cs="Calibri"/>
                <w:bCs/>
                <w:sz w:val="24"/>
                <w:szCs w:val="24"/>
                <w:lang w:val="en-GB"/>
              </w:rPr>
            </w:rPrChange>
          </w:rPr>
          <w:t xml:space="preserve">Unități administrativ-teritoriale municipii, definite conform OUG nr. 57 </w:t>
        </w:r>
      </w:ins>
      <w:ins w:id="178" w:author="Madalina" w:date="2023-05-19T11:51:00Z">
        <w:r w:rsidR="002D3ECB">
          <w:rPr>
            <w:rFonts w:eastAsia="Calibri" w:cstheme="minorHAnsi"/>
            <w:bCs/>
            <w:sz w:val="24"/>
            <w:szCs w:val="24"/>
            <w:lang w:val="en-GB"/>
          </w:rPr>
          <w:t>/</w:t>
        </w:r>
      </w:ins>
      <w:ins w:id="179" w:author="Adriana" w:date="2023-05-18T15:14:00Z">
        <w:del w:id="180" w:author="Madalina" w:date="2023-05-19T11:51:00Z">
          <w:r w:rsidRPr="00D94A67" w:rsidDel="002D3ECB">
            <w:rPr>
              <w:rFonts w:eastAsia="Calibri" w:cstheme="minorHAnsi"/>
              <w:bCs/>
              <w:sz w:val="24"/>
              <w:szCs w:val="24"/>
              <w:lang w:val="en-GB"/>
              <w:rPrChange w:id="181" w:author="Adriana" w:date="2023-05-18T15:14:00Z">
                <w:rPr>
                  <w:rFonts w:ascii="Calibri" w:eastAsia="Calibri" w:hAnsi="Calibri" w:cs="Calibri"/>
                  <w:bCs/>
                  <w:sz w:val="24"/>
                  <w:szCs w:val="24"/>
                  <w:lang w:val="en-GB"/>
                </w:rPr>
              </w:rPrChange>
            </w:rPr>
            <w:delText xml:space="preserve">din 3 iulie </w:delText>
          </w:r>
        </w:del>
        <w:r w:rsidRPr="00D94A67">
          <w:rPr>
            <w:rFonts w:eastAsia="Calibri" w:cstheme="minorHAnsi"/>
            <w:bCs/>
            <w:sz w:val="24"/>
            <w:szCs w:val="24"/>
            <w:lang w:val="en-GB"/>
            <w:rPrChange w:id="182" w:author="Adriana" w:date="2023-05-18T15:14:00Z">
              <w:rPr>
                <w:rFonts w:ascii="Calibri" w:eastAsia="Calibri" w:hAnsi="Calibri" w:cs="Calibri"/>
                <w:bCs/>
                <w:sz w:val="24"/>
                <w:szCs w:val="24"/>
                <w:lang w:val="en-GB"/>
              </w:rPr>
            </w:rPrChange>
          </w:rPr>
          <w:t xml:space="preserve">2019 privind Codul administrativ; </w:t>
        </w:r>
      </w:ins>
    </w:p>
    <w:p w14:paraId="7951734F" w14:textId="77777777" w:rsidR="00D94A67" w:rsidRPr="00D94A67" w:rsidRDefault="00D94A67" w:rsidP="00D94A67">
      <w:pPr>
        <w:numPr>
          <w:ilvl w:val="0"/>
          <w:numId w:val="7"/>
        </w:numPr>
        <w:suppressAutoHyphens w:val="0"/>
        <w:spacing w:before="120" w:after="0" w:line="240" w:lineRule="auto"/>
        <w:contextualSpacing/>
        <w:jc w:val="both"/>
        <w:rPr>
          <w:ins w:id="183" w:author="Adriana" w:date="2023-05-18T15:14:00Z"/>
          <w:rFonts w:eastAsia="Calibri" w:cstheme="minorHAnsi"/>
          <w:bCs/>
          <w:sz w:val="24"/>
          <w:szCs w:val="24"/>
          <w:lang w:val="en-GB"/>
          <w:rPrChange w:id="184" w:author="Adriana" w:date="2023-05-18T15:14:00Z">
            <w:rPr>
              <w:ins w:id="185" w:author="Adriana" w:date="2023-05-18T15:14:00Z"/>
              <w:rFonts w:ascii="Calibri" w:eastAsia="Calibri" w:hAnsi="Calibri" w:cs="Calibri"/>
              <w:bCs/>
              <w:sz w:val="24"/>
              <w:szCs w:val="24"/>
              <w:lang w:val="en-GB"/>
            </w:rPr>
          </w:rPrChange>
        </w:rPr>
      </w:pPr>
      <w:ins w:id="186" w:author="Adriana" w:date="2023-05-18T15:14:00Z">
        <w:r w:rsidRPr="00D94A67">
          <w:rPr>
            <w:rFonts w:eastAsia="Calibri" w:cstheme="minorHAnsi"/>
            <w:bCs/>
            <w:sz w:val="24"/>
            <w:szCs w:val="24"/>
            <w:lang w:val="en-GB"/>
            <w:rPrChange w:id="187" w:author="Adriana" w:date="2023-05-18T15:14:00Z">
              <w:rPr>
                <w:rFonts w:ascii="Calibri" w:eastAsia="Calibri" w:hAnsi="Calibri" w:cs="Calibri"/>
                <w:bCs/>
                <w:sz w:val="24"/>
                <w:szCs w:val="24"/>
                <w:lang w:val="en-GB"/>
              </w:rPr>
            </w:rPrChange>
          </w:rPr>
          <w:t>Asociațiile de Dezvoltare intercomunitară înființate conform prevederilor legale.</w:t>
        </w:r>
      </w:ins>
    </w:p>
    <w:p w14:paraId="44C19A74" w14:textId="77777777" w:rsidR="00D94A67" w:rsidRPr="00D94A67" w:rsidRDefault="00D94A67" w:rsidP="00D94A67">
      <w:pPr>
        <w:numPr>
          <w:ilvl w:val="0"/>
          <w:numId w:val="7"/>
        </w:numPr>
        <w:suppressAutoHyphens w:val="0"/>
        <w:spacing w:before="120" w:after="0" w:line="240" w:lineRule="auto"/>
        <w:contextualSpacing/>
        <w:jc w:val="both"/>
        <w:rPr>
          <w:ins w:id="188" w:author="Adriana" w:date="2023-05-18T15:14:00Z"/>
          <w:rFonts w:eastAsia="Calibri" w:cstheme="minorHAnsi"/>
          <w:bCs/>
          <w:sz w:val="24"/>
          <w:szCs w:val="24"/>
          <w:lang w:val="en-GB"/>
          <w:rPrChange w:id="189" w:author="Adriana" w:date="2023-05-18T15:14:00Z">
            <w:rPr>
              <w:ins w:id="190" w:author="Adriana" w:date="2023-05-18T15:14:00Z"/>
              <w:rFonts w:ascii="Calibri" w:eastAsia="Calibri" w:hAnsi="Calibri" w:cs="Calibri"/>
              <w:bCs/>
              <w:sz w:val="24"/>
              <w:szCs w:val="24"/>
              <w:lang w:val="en-GB"/>
            </w:rPr>
          </w:rPrChange>
        </w:rPr>
      </w:pPr>
      <w:ins w:id="191" w:author="Adriana" w:date="2023-05-18T15:14:00Z">
        <w:r w:rsidRPr="00D94A67">
          <w:rPr>
            <w:rFonts w:eastAsia="Calibri" w:cstheme="minorHAnsi"/>
            <w:bCs/>
            <w:sz w:val="24"/>
            <w:szCs w:val="24"/>
            <w:lang w:val="en-GB"/>
            <w:rPrChange w:id="192" w:author="Adriana" w:date="2023-05-18T15:14:00Z">
              <w:rPr>
                <w:rFonts w:ascii="Calibri" w:eastAsia="Calibri" w:hAnsi="Calibri" w:cs="Calibri"/>
                <w:bCs/>
                <w:sz w:val="24"/>
                <w:szCs w:val="24"/>
                <w:lang w:val="en-GB"/>
              </w:rPr>
            </w:rPrChange>
          </w:rPr>
          <w:t>Parteneriatele între entitățile de mai sus.</w:t>
        </w:r>
      </w:ins>
    </w:p>
    <w:p w14:paraId="524F3E9D" w14:textId="77777777" w:rsidR="00D94A67" w:rsidRPr="00D94A67" w:rsidRDefault="00D94A67" w:rsidP="00D94A67">
      <w:pPr>
        <w:suppressAutoHyphens w:val="0"/>
        <w:spacing w:after="0" w:line="240" w:lineRule="auto"/>
        <w:jc w:val="both"/>
        <w:rPr>
          <w:ins w:id="193" w:author="Adriana" w:date="2023-05-18T15:14:00Z"/>
          <w:rFonts w:eastAsia="Calibri" w:cstheme="minorHAnsi"/>
          <w:b/>
          <w:sz w:val="24"/>
          <w:szCs w:val="24"/>
          <w:lang w:val="en-GB"/>
          <w:rPrChange w:id="194" w:author="Adriana" w:date="2023-05-18T15:14:00Z">
            <w:rPr>
              <w:ins w:id="195" w:author="Adriana" w:date="2023-05-18T15:14:00Z"/>
              <w:rFonts w:ascii="Calibri" w:eastAsia="Calibri" w:hAnsi="Calibri" w:cs="Calibri"/>
              <w:b/>
              <w:sz w:val="24"/>
              <w:szCs w:val="24"/>
              <w:lang w:val="en-GB"/>
            </w:rPr>
          </w:rPrChange>
        </w:rPr>
      </w:pPr>
    </w:p>
    <w:p w14:paraId="4521EB25" w14:textId="77777777" w:rsidR="00D94A67" w:rsidRPr="00D94A67" w:rsidRDefault="00D94A67" w:rsidP="00D94A67">
      <w:pPr>
        <w:suppressAutoHyphens w:val="0"/>
        <w:spacing w:after="0" w:line="240" w:lineRule="auto"/>
        <w:jc w:val="both"/>
        <w:rPr>
          <w:ins w:id="196" w:author="Adriana" w:date="2023-05-18T15:14:00Z"/>
          <w:rFonts w:eastAsia="Calibri" w:cstheme="minorHAnsi"/>
          <w:b/>
          <w:sz w:val="24"/>
          <w:szCs w:val="24"/>
          <w:lang w:val="en-GB"/>
          <w:rPrChange w:id="197" w:author="Adriana" w:date="2023-05-18T15:14:00Z">
            <w:rPr>
              <w:ins w:id="198" w:author="Adriana" w:date="2023-05-18T15:14:00Z"/>
              <w:rFonts w:ascii="Calibri" w:eastAsia="Calibri" w:hAnsi="Calibri" w:cs="Calibri"/>
              <w:b/>
              <w:sz w:val="24"/>
              <w:szCs w:val="24"/>
              <w:lang w:val="en-GB"/>
            </w:rPr>
          </w:rPrChange>
        </w:rPr>
      </w:pPr>
      <w:ins w:id="199" w:author="Adriana" w:date="2023-05-18T15:14:00Z">
        <w:r w:rsidRPr="00D94A67">
          <w:rPr>
            <w:rFonts w:eastAsia="Calibri" w:cstheme="minorHAnsi"/>
            <w:b/>
            <w:sz w:val="24"/>
            <w:szCs w:val="24"/>
            <w:lang w:val="en-GB"/>
            <w:rPrChange w:id="200" w:author="Adriana" w:date="2023-05-18T15:14:00Z">
              <w:rPr>
                <w:rFonts w:ascii="Calibri" w:eastAsia="Calibri" w:hAnsi="Calibri" w:cs="Calibri"/>
                <w:b/>
                <w:sz w:val="24"/>
                <w:szCs w:val="24"/>
                <w:lang w:val="en-GB"/>
              </w:rPr>
            </w:rPrChange>
          </w:rPr>
          <w:t>Apel orașe - Apel PRSE/2.4/1.3/2023</w:t>
        </w:r>
      </w:ins>
    </w:p>
    <w:p w14:paraId="53B3C684" w14:textId="7489D428" w:rsidR="00D94A67" w:rsidRPr="00D94A67" w:rsidRDefault="00D94A67" w:rsidP="00D94A67">
      <w:pPr>
        <w:numPr>
          <w:ilvl w:val="0"/>
          <w:numId w:val="8"/>
        </w:numPr>
        <w:suppressAutoHyphens w:val="0"/>
        <w:spacing w:before="120" w:after="0" w:line="240" w:lineRule="auto"/>
        <w:contextualSpacing/>
        <w:jc w:val="both"/>
        <w:rPr>
          <w:ins w:id="201" w:author="Adriana" w:date="2023-05-18T15:14:00Z"/>
          <w:rFonts w:eastAsia="Calibri" w:cstheme="minorHAnsi"/>
          <w:bCs/>
          <w:sz w:val="24"/>
          <w:szCs w:val="24"/>
          <w:lang w:val="en-GB"/>
          <w:rPrChange w:id="202" w:author="Adriana" w:date="2023-05-18T15:14:00Z">
            <w:rPr>
              <w:ins w:id="203" w:author="Adriana" w:date="2023-05-18T15:14:00Z"/>
              <w:rFonts w:ascii="Calibri" w:eastAsia="Calibri" w:hAnsi="Calibri" w:cs="Calibri"/>
              <w:bCs/>
              <w:sz w:val="24"/>
              <w:szCs w:val="24"/>
              <w:lang w:val="en-GB"/>
            </w:rPr>
          </w:rPrChange>
        </w:rPr>
      </w:pPr>
      <w:ins w:id="204" w:author="Adriana" w:date="2023-05-18T15:14:00Z">
        <w:r w:rsidRPr="00D94A67">
          <w:rPr>
            <w:rFonts w:eastAsia="Calibri" w:cstheme="minorHAnsi"/>
            <w:bCs/>
            <w:sz w:val="24"/>
            <w:szCs w:val="24"/>
            <w:lang w:val="en-GB"/>
            <w:rPrChange w:id="205" w:author="Adriana" w:date="2023-05-18T15:14:00Z">
              <w:rPr>
                <w:rFonts w:ascii="Calibri" w:eastAsia="Calibri" w:hAnsi="Calibri" w:cs="Calibri"/>
                <w:bCs/>
                <w:sz w:val="24"/>
                <w:szCs w:val="24"/>
                <w:lang w:val="en-GB"/>
              </w:rPr>
            </w:rPrChange>
          </w:rPr>
          <w:t xml:space="preserve">Unități administrativ-teritoriale orase, definite conform OUG nr. 57 </w:t>
        </w:r>
      </w:ins>
      <w:ins w:id="206" w:author="Madalina" w:date="2023-05-19T11:51:00Z">
        <w:r w:rsidR="002D3ECB">
          <w:rPr>
            <w:rFonts w:eastAsia="Calibri" w:cstheme="minorHAnsi"/>
            <w:bCs/>
            <w:sz w:val="24"/>
            <w:szCs w:val="24"/>
            <w:lang w:val="en-GB"/>
          </w:rPr>
          <w:t>/</w:t>
        </w:r>
      </w:ins>
      <w:ins w:id="207" w:author="Adriana" w:date="2023-05-18T15:14:00Z">
        <w:del w:id="208" w:author="Madalina" w:date="2023-05-19T11:51:00Z">
          <w:r w:rsidRPr="00D94A67" w:rsidDel="002D3ECB">
            <w:rPr>
              <w:rFonts w:eastAsia="Calibri" w:cstheme="minorHAnsi"/>
              <w:bCs/>
              <w:sz w:val="24"/>
              <w:szCs w:val="24"/>
              <w:lang w:val="en-GB"/>
              <w:rPrChange w:id="209" w:author="Adriana" w:date="2023-05-18T15:14:00Z">
                <w:rPr>
                  <w:rFonts w:ascii="Calibri" w:eastAsia="Calibri" w:hAnsi="Calibri" w:cs="Calibri"/>
                  <w:bCs/>
                  <w:sz w:val="24"/>
                  <w:szCs w:val="24"/>
                  <w:lang w:val="en-GB"/>
                </w:rPr>
              </w:rPrChange>
            </w:rPr>
            <w:delText xml:space="preserve">din 3 iulie </w:delText>
          </w:r>
        </w:del>
        <w:r w:rsidRPr="00D94A67">
          <w:rPr>
            <w:rFonts w:eastAsia="Calibri" w:cstheme="minorHAnsi"/>
            <w:bCs/>
            <w:sz w:val="24"/>
            <w:szCs w:val="24"/>
            <w:lang w:val="en-GB"/>
            <w:rPrChange w:id="210" w:author="Adriana" w:date="2023-05-18T15:14:00Z">
              <w:rPr>
                <w:rFonts w:ascii="Calibri" w:eastAsia="Calibri" w:hAnsi="Calibri" w:cs="Calibri"/>
                <w:bCs/>
                <w:sz w:val="24"/>
                <w:szCs w:val="24"/>
                <w:lang w:val="en-GB"/>
              </w:rPr>
            </w:rPrChange>
          </w:rPr>
          <w:t xml:space="preserve">2019 privind Codul administrativ; </w:t>
        </w:r>
      </w:ins>
    </w:p>
    <w:p w14:paraId="32D39989" w14:textId="77777777" w:rsidR="00D94A67" w:rsidRPr="00D94A67" w:rsidRDefault="00D94A67" w:rsidP="00D94A67">
      <w:pPr>
        <w:numPr>
          <w:ilvl w:val="0"/>
          <w:numId w:val="8"/>
        </w:numPr>
        <w:suppressAutoHyphens w:val="0"/>
        <w:spacing w:before="120" w:after="0" w:line="240" w:lineRule="auto"/>
        <w:contextualSpacing/>
        <w:jc w:val="both"/>
        <w:rPr>
          <w:ins w:id="211" w:author="Adriana" w:date="2023-05-18T15:14:00Z"/>
          <w:rFonts w:eastAsia="Calibri" w:cstheme="minorHAnsi"/>
          <w:bCs/>
          <w:sz w:val="24"/>
          <w:szCs w:val="24"/>
          <w:lang w:val="en-GB"/>
          <w:rPrChange w:id="212" w:author="Adriana" w:date="2023-05-18T15:14:00Z">
            <w:rPr>
              <w:ins w:id="213" w:author="Adriana" w:date="2023-05-18T15:14:00Z"/>
              <w:rFonts w:ascii="Calibri" w:eastAsia="Calibri" w:hAnsi="Calibri" w:cs="Calibri"/>
              <w:bCs/>
              <w:sz w:val="24"/>
              <w:szCs w:val="24"/>
              <w:lang w:val="en-GB"/>
            </w:rPr>
          </w:rPrChange>
        </w:rPr>
      </w:pPr>
      <w:ins w:id="214" w:author="Adriana" w:date="2023-05-18T15:14:00Z">
        <w:r w:rsidRPr="00D94A67">
          <w:rPr>
            <w:rFonts w:eastAsia="Calibri" w:cstheme="minorHAnsi"/>
            <w:bCs/>
            <w:sz w:val="24"/>
            <w:szCs w:val="24"/>
            <w:lang w:val="en-GB"/>
            <w:rPrChange w:id="215" w:author="Adriana" w:date="2023-05-18T15:14:00Z">
              <w:rPr>
                <w:rFonts w:ascii="Calibri" w:eastAsia="Calibri" w:hAnsi="Calibri" w:cs="Calibri"/>
                <w:bCs/>
                <w:sz w:val="24"/>
                <w:szCs w:val="24"/>
                <w:lang w:val="en-GB"/>
              </w:rPr>
            </w:rPrChange>
          </w:rPr>
          <w:lastRenderedPageBreak/>
          <w:t>Asociațiile de Dezvoltare intercomunitară înființate conform prevederilor legale.</w:t>
        </w:r>
      </w:ins>
    </w:p>
    <w:p w14:paraId="7AB5DF9A" w14:textId="77777777" w:rsidR="00D94A67" w:rsidRPr="00D94A67" w:rsidRDefault="00D94A67" w:rsidP="00D94A67">
      <w:pPr>
        <w:numPr>
          <w:ilvl w:val="0"/>
          <w:numId w:val="8"/>
        </w:numPr>
        <w:suppressAutoHyphens w:val="0"/>
        <w:spacing w:before="120" w:after="0" w:line="240" w:lineRule="auto"/>
        <w:contextualSpacing/>
        <w:jc w:val="both"/>
        <w:rPr>
          <w:ins w:id="216" w:author="Adriana" w:date="2023-05-18T15:14:00Z"/>
          <w:rFonts w:eastAsia="Calibri" w:cstheme="minorHAnsi"/>
          <w:bCs/>
          <w:sz w:val="24"/>
          <w:szCs w:val="24"/>
          <w:lang w:val="en-GB"/>
          <w:rPrChange w:id="217" w:author="Adriana" w:date="2023-05-18T15:14:00Z">
            <w:rPr>
              <w:ins w:id="218" w:author="Adriana" w:date="2023-05-18T15:14:00Z"/>
              <w:rFonts w:ascii="Calibri" w:eastAsia="Calibri" w:hAnsi="Calibri" w:cs="Calibri"/>
              <w:bCs/>
              <w:sz w:val="24"/>
              <w:szCs w:val="24"/>
              <w:lang w:val="en-GB"/>
            </w:rPr>
          </w:rPrChange>
        </w:rPr>
      </w:pPr>
      <w:ins w:id="219" w:author="Adriana" w:date="2023-05-18T15:14:00Z">
        <w:r w:rsidRPr="00D94A67">
          <w:rPr>
            <w:rFonts w:eastAsia="Calibri" w:cstheme="minorHAnsi"/>
            <w:bCs/>
            <w:sz w:val="24"/>
            <w:szCs w:val="24"/>
            <w:lang w:val="en-GB"/>
            <w:rPrChange w:id="220" w:author="Adriana" w:date="2023-05-18T15:14:00Z">
              <w:rPr>
                <w:rFonts w:ascii="Calibri" w:eastAsia="Calibri" w:hAnsi="Calibri" w:cs="Calibri"/>
                <w:bCs/>
                <w:sz w:val="24"/>
                <w:szCs w:val="24"/>
                <w:lang w:val="en-GB"/>
              </w:rPr>
            </w:rPrChange>
          </w:rPr>
          <w:t>Parteneriatele între entitățile de mai sus.</w:t>
        </w:r>
      </w:ins>
    </w:p>
    <w:p w14:paraId="4093129B" w14:textId="77777777" w:rsidR="00D94A67" w:rsidRPr="00D94A67" w:rsidRDefault="00D94A67" w:rsidP="00B466BA">
      <w:pPr>
        <w:pStyle w:val="bullet"/>
        <w:numPr>
          <w:ilvl w:val="0"/>
          <w:numId w:val="0"/>
        </w:numPr>
        <w:spacing w:before="0" w:after="0"/>
        <w:ind w:left="630"/>
        <w:rPr>
          <w:rFonts w:asciiTheme="minorHAnsi" w:hAnsiTheme="minorHAnsi" w:cstheme="minorHAnsi"/>
          <w:iCs/>
          <w:sz w:val="24"/>
          <w:lang w:eastAsia="sk-SK"/>
          <w:rPrChange w:id="221" w:author="Adriana" w:date="2023-05-18T15:14:00Z">
            <w:rPr>
              <w:i/>
              <w:iCs/>
              <w:sz w:val="24"/>
              <w:lang w:eastAsia="sk-SK"/>
            </w:rPr>
          </w:rPrChange>
        </w:rPr>
      </w:pPr>
    </w:p>
    <w:p w14:paraId="04DABB51" w14:textId="2494552F" w:rsidR="00B466BA" w:rsidRPr="00D94A67" w:rsidRDefault="009E7ED4" w:rsidP="00B466BA">
      <w:pPr>
        <w:pStyle w:val="bullet"/>
        <w:numPr>
          <w:ilvl w:val="0"/>
          <w:numId w:val="0"/>
        </w:numPr>
        <w:spacing w:before="0" w:after="0"/>
        <w:ind w:left="630"/>
        <w:rPr>
          <w:rFonts w:asciiTheme="minorHAnsi" w:hAnsiTheme="minorHAnsi" w:cstheme="minorHAnsi"/>
          <w:i/>
          <w:iCs/>
          <w:sz w:val="24"/>
          <w:lang w:eastAsia="sk-SK"/>
          <w:rPrChange w:id="222" w:author="Adriana" w:date="2023-05-18T15:14:00Z">
            <w:rPr>
              <w:i/>
              <w:iCs/>
              <w:sz w:val="24"/>
              <w:lang w:eastAsia="sk-SK"/>
            </w:rPr>
          </w:rPrChange>
        </w:rPr>
      </w:pPr>
      <w:r w:rsidRPr="00D94A67">
        <w:rPr>
          <w:rFonts w:asciiTheme="minorHAnsi" w:hAnsiTheme="minorHAnsi" w:cstheme="minorHAnsi"/>
          <w:rPrChange w:id="223" w:author="Adriana" w:date="2023-05-18T15:14:00Z">
            <w:rPr/>
          </w:rPrChange>
        </w:rPr>
        <w:fldChar w:fldCharType="begin">
          <w:ffData>
            <w:name w:val=""/>
            <w:enabled/>
            <w:calcOnExit w:val="0"/>
            <w:checkBox>
              <w:sizeAuto/>
              <w:default w:val="0"/>
            </w:checkBox>
          </w:ffData>
        </w:fldChar>
      </w:r>
      <w:r w:rsidRPr="00D94A67">
        <w:rPr>
          <w:rFonts w:asciiTheme="minorHAnsi" w:hAnsiTheme="minorHAnsi" w:cstheme="minorHAnsi"/>
          <w:rPrChange w:id="224" w:author="Adriana" w:date="2023-05-18T15:14:00Z">
            <w:rPr/>
          </w:rPrChange>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D94A67">
        <w:rPr>
          <w:rFonts w:asciiTheme="minorHAnsi" w:hAnsiTheme="minorHAnsi" w:cstheme="minorHAnsi"/>
          <w:rPrChange w:id="225" w:author="Adriana" w:date="2023-05-18T15:14:00Z">
            <w:rPr/>
          </w:rPrChange>
        </w:rPr>
        <w:fldChar w:fldCharType="end"/>
      </w:r>
      <w:bookmarkStart w:id="226" w:name="__Fieldmark__24426_1580758020"/>
      <w:bookmarkEnd w:id="226"/>
      <w:r w:rsidR="002F6292" w:rsidRPr="00D94A67">
        <w:rPr>
          <w:rFonts w:asciiTheme="minorHAnsi" w:hAnsiTheme="minorHAnsi" w:cstheme="minorHAnsi"/>
          <w:iCs/>
          <w:sz w:val="24"/>
          <w:lang w:eastAsia="sk-SK"/>
          <w:rPrChange w:id="227" w:author="Adriana" w:date="2023-05-18T15:14:00Z">
            <w:rPr>
              <w:iCs/>
              <w:sz w:val="24"/>
              <w:lang w:eastAsia="sk-SK"/>
            </w:rPr>
          </w:rPrChange>
        </w:rPr>
        <w:t xml:space="preserve"> Cerința 2.</w:t>
      </w:r>
      <w:r w:rsidR="002F6292" w:rsidRPr="00D94A67">
        <w:rPr>
          <w:rFonts w:asciiTheme="minorHAnsi" w:hAnsiTheme="minorHAnsi" w:cstheme="minorHAnsi"/>
          <w:i/>
          <w:iCs/>
          <w:sz w:val="24"/>
          <w:lang w:eastAsia="sk-SK"/>
          <w:rPrChange w:id="228" w:author="Adriana" w:date="2023-05-18T15:14:00Z">
            <w:rPr>
              <w:i/>
              <w:iCs/>
              <w:sz w:val="24"/>
              <w:lang w:eastAsia="sk-SK"/>
            </w:rPr>
          </w:rPrChange>
        </w:rPr>
        <w:t xml:space="preserve"> </w:t>
      </w:r>
      <w:r w:rsidR="002F6292" w:rsidRPr="00D94A67">
        <w:rPr>
          <w:rFonts w:asciiTheme="minorHAnsi" w:hAnsiTheme="minorHAnsi" w:cstheme="minorHAnsi"/>
          <w:sz w:val="24"/>
          <w:lang w:eastAsia="sk-SK"/>
          <w:rPrChange w:id="229" w:author="Adriana" w:date="2023-05-18T15:14:00Z">
            <w:rPr>
              <w:sz w:val="24"/>
              <w:lang w:eastAsia="sk-SK"/>
            </w:rPr>
          </w:rPrChange>
        </w:rPr>
        <w:t xml:space="preserve"> </w:t>
      </w:r>
      <w:ins w:id="230" w:author="Adriana" w:date="2023-05-18T15:17:00Z">
        <w:r w:rsidR="00A63184" w:rsidRPr="00A63184">
          <w:rPr>
            <w:rFonts w:asciiTheme="minorHAnsi" w:hAnsiTheme="minorHAnsi" w:cstheme="minorHAnsi"/>
            <w:sz w:val="24"/>
            <w:lang w:eastAsia="sk-SK"/>
          </w:rPr>
          <w:t>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w:t>
        </w:r>
        <w:r w:rsidR="00A63184" w:rsidRPr="00A63184" w:rsidDel="00A63184">
          <w:rPr>
            <w:rFonts w:asciiTheme="minorHAnsi" w:hAnsiTheme="minorHAnsi" w:cstheme="minorHAnsi"/>
            <w:sz w:val="24"/>
            <w:lang w:eastAsia="sk-SK"/>
          </w:rPr>
          <w:t xml:space="preserve"> </w:t>
        </w:r>
      </w:ins>
      <w:del w:id="231" w:author="Adriana" w:date="2023-05-18T15:17:00Z">
        <w:r w:rsidR="00B466BA" w:rsidRPr="00D94A67" w:rsidDel="00A63184">
          <w:rPr>
            <w:rFonts w:asciiTheme="minorHAnsi" w:hAnsiTheme="minorHAnsi" w:cstheme="minorHAnsi"/>
            <w:i/>
            <w:iCs/>
            <w:sz w:val="24"/>
            <w:lang w:eastAsia="sk-SK"/>
            <w:rPrChange w:id="232" w:author="Adriana" w:date="2023-05-18T15:14:00Z">
              <w:rPr>
                <w:i/>
                <w:iCs/>
                <w:sz w:val="24"/>
                <w:lang w:eastAsia="sk-SK"/>
              </w:rPr>
            </w:rPrChange>
          </w:rPr>
          <w:delText>[</w:delText>
        </w:r>
        <w:r w:rsidR="00B466BA" w:rsidRPr="00D94A67" w:rsidDel="00A63184">
          <w:rPr>
            <w:rFonts w:asciiTheme="minorHAnsi" w:hAnsiTheme="minorHAnsi" w:cstheme="minorHAnsi"/>
            <w:i/>
            <w:iCs/>
            <w:sz w:val="18"/>
            <w:szCs w:val="18"/>
            <w:lang w:eastAsia="sk-SK"/>
            <w:rPrChange w:id="233" w:author="Adriana" w:date="2023-05-18T15:14:00Z">
              <w:rPr>
                <w:i/>
                <w:iCs/>
                <w:sz w:val="18"/>
                <w:szCs w:val="18"/>
                <w:lang w:eastAsia="sk-SK"/>
              </w:rPr>
            </w:rPrChange>
          </w:rPr>
          <w:delText>se precizează cerința - text static introdus la definire apel</w:delText>
        </w:r>
        <w:r w:rsidR="00B466BA" w:rsidRPr="00D94A67" w:rsidDel="00A63184">
          <w:rPr>
            <w:rFonts w:asciiTheme="minorHAnsi" w:hAnsiTheme="minorHAnsi" w:cstheme="minorHAnsi"/>
            <w:i/>
            <w:iCs/>
            <w:sz w:val="24"/>
            <w:lang w:eastAsia="sk-SK"/>
            <w:rPrChange w:id="234" w:author="Adriana" w:date="2023-05-18T15:14:00Z">
              <w:rPr>
                <w:i/>
                <w:iCs/>
                <w:sz w:val="24"/>
                <w:lang w:eastAsia="sk-SK"/>
              </w:rPr>
            </w:rPrChange>
          </w:rPr>
          <w:delText>]</w:delText>
        </w:r>
      </w:del>
    </w:p>
    <w:p w14:paraId="2B2CDE9F" w14:textId="0754C368" w:rsidR="00694857" w:rsidRPr="00D94A67" w:rsidDel="00A63184" w:rsidRDefault="009E7ED4" w:rsidP="00B466BA">
      <w:pPr>
        <w:pStyle w:val="bullet"/>
        <w:numPr>
          <w:ilvl w:val="0"/>
          <w:numId w:val="0"/>
        </w:numPr>
        <w:spacing w:before="0" w:after="0"/>
        <w:ind w:left="630"/>
        <w:rPr>
          <w:del w:id="235" w:author="Adriana" w:date="2023-05-18T15:18:00Z"/>
          <w:rFonts w:asciiTheme="minorHAnsi" w:hAnsiTheme="minorHAnsi" w:cstheme="minorHAnsi"/>
          <w:sz w:val="24"/>
          <w:rPrChange w:id="236" w:author="Adriana" w:date="2023-05-18T15:14:00Z">
            <w:rPr>
              <w:del w:id="237" w:author="Adriana" w:date="2023-05-18T15:18:00Z"/>
              <w:sz w:val="24"/>
            </w:rPr>
          </w:rPrChange>
        </w:rPr>
      </w:pPr>
      <w:bookmarkStart w:id="238" w:name="__Fieldmark__24430_1580758020"/>
      <w:bookmarkStart w:id="239" w:name="__Fieldmark__24431_1580758020"/>
      <w:bookmarkStart w:id="240" w:name="__Fieldmark__24432_1580758020"/>
      <w:bookmarkStart w:id="241" w:name="__Fieldmark__24433_1580758020"/>
      <w:bookmarkStart w:id="242" w:name="__Fieldmark__24434_1580758020"/>
      <w:bookmarkStart w:id="243" w:name="__Fieldmark__24435_1580758020"/>
      <w:bookmarkEnd w:id="238"/>
      <w:bookmarkEnd w:id="239"/>
      <w:bookmarkEnd w:id="240"/>
      <w:bookmarkEnd w:id="241"/>
      <w:bookmarkEnd w:id="242"/>
      <w:bookmarkEnd w:id="243"/>
      <w:del w:id="244" w:author="Adriana" w:date="2023-05-18T15:18:00Z">
        <w:r w:rsidRPr="00D94A67" w:rsidDel="00A63184">
          <w:rPr>
            <w:rFonts w:asciiTheme="minorHAnsi" w:hAnsiTheme="minorHAnsi" w:cstheme="minorHAnsi"/>
            <w:i/>
            <w:iCs/>
            <w:sz w:val="24"/>
            <w:lang w:eastAsia="sk-SK"/>
            <w:rPrChange w:id="245" w:author="Adriana" w:date="2023-05-18T15:14:00Z">
              <w:rPr>
                <w:i/>
                <w:iCs/>
                <w:sz w:val="24"/>
                <w:lang w:eastAsia="sk-SK"/>
              </w:rPr>
            </w:rPrChange>
          </w:rPr>
          <w:delText>.......</w:delText>
        </w:r>
      </w:del>
    </w:p>
    <w:p w14:paraId="010DE526" w14:textId="3809C01B" w:rsidR="00A63184" w:rsidRDefault="000C392F">
      <w:pPr>
        <w:pStyle w:val="bullet"/>
        <w:numPr>
          <w:ilvl w:val="0"/>
          <w:numId w:val="0"/>
        </w:numPr>
        <w:spacing w:before="0" w:after="0"/>
        <w:ind w:left="630"/>
        <w:rPr>
          <w:ins w:id="246" w:author="Adriana" w:date="2023-05-18T15:18:00Z"/>
          <w:rFonts w:asciiTheme="minorHAnsi" w:hAnsiTheme="minorHAnsi" w:cstheme="minorHAnsi"/>
          <w:iCs/>
          <w:sz w:val="24"/>
          <w:lang w:eastAsia="sk-SK"/>
        </w:rPr>
      </w:pPr>
      <w:ins w:id="247" w:author="Adriana" w:date="2023-05-19T10:34:00Z">
        <w:r w:rsidRPr="00D94A67" w:rsidDel="000C392F">
          <w:rPr>
            <w:rFonts w:asciiTheme="minorHAnsi" w:hAnsiTheme="minorHAnsi" w:cstheme="minorHAnsi"/>
          </w:rPr>
          <w:t xml:space="preserve"> </w:t>
        </w:r>
      </w:ins>
      <w:del w:id="248" w:author="Adriana" w:date="2023-05-19T10:34:00Z">
        <w:r w:rsidR="009E7ED4" w:rsidRPr="00D94A67" w:rsidDel="000C392F">
          <w:rPr>
            <w:rFonts w:asciiTheme="minorHAnsi" w:hAnsiTheme="minorHAnsi" w:cstheme="minorHAnsi"/>
            <w:rPrChange w:id="249" w:author="Adriana" w:date="2023-05-18T15:14:00Z">
              <w:rPr/>
            </w:rPrChange>
          </w:rPr>
          <w:fldChar w:fldCharType="begin">
            <w:ffData>
              <w:name w:val=""/>
              <w:enabled/>
              <w:calcOnExit w:val="0"/>
              <w:checkBox>
                <w:sizeAuto/>
                <w:default w:val="0"/>
              </w:checkBox>
            </w:ffData>
          </w:fldChar>
        </w:r>
        <w:r w:rsidR="009E7ED4" w:rsidRPr="00D94A67" w:rsidDel="000C392F">
          <w:rPr>
            <w:rFonts w:asciiTheme="minorHAnsi" w:hAnsiTheme="minorHAnsi" w:cstheme="minorHAnsi"/>
            <w:rPrChange w:id="250" w:author="Adriana" w:date="2023-05-18T15:14:00Z">
              <w:rPr/>
            </w:rPrChange>
          </w:rPr>
          <w:delInstrText xml:space="preserve"> FORMCHECKBOX </w:delInstrText>
        </w:r>
        <w:r w:rsidR="00000000">
          <w:rPr>
            <w:rFonts w:asciiTheme="minorHAnsi" w:hAnsiTheme="minorHAnsi" w:cstheme="minorHAnsi"/>
          </w:rPr>
        </w:r>
        <w:r w:rsidR="00000000">
          <w:rPr>
            <w:rFonts w:asciiTheme="minorHAnsi" w:hAnsiTheme="minorHAnsi" w:cstheme="minorHAnsi"/>
          </w:rPr>
          <w:fldChar w:fldCharType="separate"/>
        </w:r>
        <w:r w:rsidR="009E7ED4" w:rsidRPr="00D94A67" w:rsidDel="000C392F">
          <w:rPr>
            <w:rFonts w:asciiTheme="minorHAnsi" w:hAnsiTheme="minorHAnsi" w:cstheme="minorHAnsi"/>
            <w:rPrChange w:id="251" w:author="Adriana" w:date="2023-05-18T15:14:00Z">
              <w:rPr/>
            </w:rPrChange>
          </w:rPr>
          <w:fldChar w:fldCharType="end"/>
        </w:r>
        <w:bookmarkStart w:id="252" w:name="__Fieldmark__14342_1580758020"/>
        <w:bookmarkEnd w:id="252"/>
        <w:r w:rsidR="002F6292" w:rsidRPr="00D94A67" w:rsidDel="000C392F">
          <w:rPr>
            <w:rFonts w:asciiTheme="minorHAnsi" w:hAnsiTheme="minorHAnsi" w:cstheme="minorHAnsi"/>
            <w:iCs/>
            <w:sz w:val="24"/>
            <w:lang w:eastAsia="sk-SK"/>
            <w:rPrChange w:id="253" w:author="Adriana" w:date="2023-05-18T15:14:00Z">
              <w:rPr>
                <w:iCs/>
                <w:sz w:val="24"/>
                <w:lang w:eastAsia="sk-SK"/>
              </w:rPr>
            </w:rPrChange>
          </w:rPr>
          <w:delText xml:space="preserve"> Cerința </w:delText>
        </w:r>
      </w:del>
      <w:del w:id="254" w:author="Adriana" w:date="2023-05-18T15:18:00Z">
        <w:r w:rsidR="002F6292" w:rsidRPr="00A63184" w:rsidDel="00A63184">
          <w:rPr>
            <w:rFonts w:asciiTheme="minorHAnsi" w:hAnsiTheme="minorHAnsi" w:cstheme="minorHAnsi"/>
            <w:iCs/>
            <w:sz w:val="24"/>
            <w:lang w:eastAsia="sk-SK"/>
            <w:rPrChange w:id="255" w:author="Adriana" w:date="2023-05-18T15:18:00Z">
              <w:rPr>
                <w:i/>
                <w:iCs/>
                <w:sz w:val="24"/>
                <w:lang w:eastAsia="sk-SK"/>
              </w:rPr>
            </w:rPrChange>
          </w:rPr>
          <w:delText>n</w:delText>
        </w:r>
        <w:r w:rsidR="002F6292" w:rsidRPr="00A63184" w:rsidDel="00A63184">
          <w:rPr>
            <w:rFonts w:asciiTheme="minorHAnsi" w:hAnsiTheme="minorHAnsi" w:cstheme="minorHAnsi"/>
            <w:iCs/>
            <w:sz w:val="24"/>
            <w:lang w:eastAsia="sk-SK"/>
            <w:rPrChange w:id="256" w:author="Adriana" w:date="2023-05-18T15:18:00Z">
              <w:rPr>
                <w:iCs/>
                <w:sz w:val="24"/>
                <w:lang w:eastAsia="sk-SK"/>
              </w:rPr>
            </w:rPrChange>
          </w:rPr>
          <w:delText>.</w:delText>
        </w:r>
        <w:r w:rsidR="002F6292" w:rsidRPr="00A63184" w:rsidDel="00A63184">
          <w:rPr>
            <w:rFonts w:asciiTheme="minorHAnsi" w:hAnsiTheme="minorHAnsi" w:cstheme="minorHAnsi"/>
            <w:iCs/>
            <w:sz w:val="24"/>
            <w:lang w:eastAsia="sk-SK"/>
            <w:rPrChange w:id="257" w:author="Adriana" w:date="2023-05-18T15:18:00Z">
              <w:rPr>
                <w:i/>
                <w:iCs/>
                <w:sz w:val="24"/>
                <w:lang w:eastAsia="sk-SK"/>
              </w:rPr>
            </w:rPrChange>
          </w:rPr>
          <w:delText xml:space="preserve"> [</w:delText>
        </w:r>
        <w:r w:rsidR="002F6292" w:rsidRPr="00A63184" w:rsidDel="00A63184">
          <w:rPr>
            <w:rFonts w:asciiTheme="minorHAnsi" w:hAnsiTheme="minorHAnsi" w:cstheme="minorHAnsi"/>
            <w:iCs/>
            <w:sz w:val="18"/>
            <w:szCs w:val="18"/>
            <w:lang w:eastAsia="sk-SK"/>
            <w:rPrChange w:id="258" w:author="Adriana" w:date="2023-05-18T15:18:00Z">
              <w:rPr>
                <w:i/>
                <w:iCs/>
                <w:sz w:val="18"/>
                <w:szCs w:val="18"/>
                <w:lang w:eastAsia="sk-SK"/>
              </w:rPr>
            </w:rPrChange>
          </w:rPr>
          <w:delText>se precizează cerința - text static introdus la definire apel</w:delText>
        </w:r>
        <w:r w:rsidR="002F6292" w:rsidRPr="00A63184" w:rsidDel="00A63184">
          <w:rPr>
            <w:rFonts w:asciiTheme="minorHAnsi" w:hAnsiTheme="minorHAnsi" w:cstheme="minorHAnsi"/>
            <w:iCs/>
            <w:sz w:val="24"/>
            <w:lang w:eastAsia="sk-SK"/>
            <w:rPrChange w:id="259" w:author="Adriana" w:date="2023-05-18T15:18:00Z">
              <w:rPr>
                <w:i/>
                <w:iCs/>
                <w:sz w:val="24"/>
                <w:lang w:eastAsia="sk-SK"/>
              </w:rPr>
            </w:rPrChange>
          </w:rPr>
          <w:delText>]</w:delText>
        </w:r>
      </w:del>
      <w:ins w:id="260" w:author="Adriana" w:date="2023-05-18T15:18:00Z">
        <w:r w:rsidR="00A63184" w:rsidRPr="00072611">
          <w:rPr>
            <w:rFonts w:asciiTheme="minorHAnsi" w:hAnsiTheme="minorHAnsi" w:cstheme="minorHAnsi"/>
          </w:rPr>
          <w:fldChar w:fldCharType="begin">
            <w:ffData>
              <w:name w:val=""/>
              <w:enabled/>
              <w:calcOnExit w:val="0"/>
              <w:checkBox>
                <w:sizeAuto/>
                <w:default w:val="0"/>
              </w:checkBox>
            </w:ffData>
          </w:fldChar>
        </w:r>
        <w:r w:rsidR="00A63184"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00A63184" w:rsidRPr="00072611">
          <w:rPr>
            <w:rFonts w:asciiTheme="minorHAnsi" w:hAnsiTheme="minorHAnsi" w:cstheme="minorHAnsi"/>
          </w:rPr>
          <w:fldChar w:fldCharType="end"/>
        </w:r>
        <w:r w:rsidR="00A63184" w:rsidRPr="00072611">
          <w:rPr>
            <w:rFonts w:asciiTheme="minorHAnsi" w:hAnsiTheme="minorHAnsi" w:cstheme="minorHAnsi"/>
            <w:iCs/>
            <w:sz w:val="24"/>
            <w:lang w:eastAsia="sk-SK"/>
          </w:rPr>
          <w:t xml:space="preserve"> Cerința</w:t>
        </w:r>
        <w:r w:rsidR="00A63184">
          <w:rPr>
            <w:rFonts w:asciiTheme="minorHAnsi" w:hAnsiTheme="minorHAnsi" w:cstheme="minorHAnsi"/>
            <w:iCs/>
            <w:sz w:val="24"/>
            <w:lang w:eastAsia="sk-SK"/>
          </w:rPr>
          <w:t xml:space="preserve"> </w:t>
        </w:r>
      </w:ins>
      <w:ins w:id="261" w:author="Adriana" w:date="2023-05-19T10:34:00Z">
        <w:r>
          <w:rPr>
            <w:rFonts w:asciiTheme="minorHAnsi" w:hAnsiTheme="minorHAnsi" w:cstheme="minorHAnsi"/>
            <w:iCs/>
            <w:sz w:val="24"/>
            <w:lang w:eastAsia="sk-SK"/>
          </w:rPr>
          <w:t>3</w:t>
        </w:r>
      </w:ins>
      <w:ins w:id="262" w:author="Adriana" w:date="2023-05-18T15:19:00Z">
        <w:r w:rsidR="00A63184">
          <w:rPr>
            <w:rFonts w:asciiTheme="minorHAnsi" w:hAnsiTheme="minorHAnsi" w:cstheme="minorHAnsi"/>
            <w:iCs/>
            <w:sz w:val="24"/>
            <w:lang w:eastAsia="sk-SK"/>
          </w:rPr>
          <w:t xml:space="preserve">. </w:t>
        </w:r>
        <w:r w:rsidR="00A63184" w:rsidRPr="00A63184">
          <w:rPr>
            <w:rFonts w:asciiTheme="minorHAnsi" w:hAnsiTheme="minorHAnsi" w:cstheme="minorHAnsi"/>
            <w:iCs/>
            <w:sz w:val="24"/>
            <w:lang w:eastAsia="sk-SK"/>
          </w:rPr>
          <w:t>Solicitantul/partenerii dovedește/dovedesc că poate/pot să asigure caracterul durabil al investiției în conformitate cu art. 65 din Regulamentul Parlamentului European şi al Consiliului nr. 2021/1060.</w:t>
        </w:r>
      </w:ins>
    </w:p>
    <w:p w14:paraId="24B2F58E" w14:textId="61DA4391" w:rsidR="00A63184" w:rsidRPr="00A63184" w:rsidRDefault="00A63184">
      <w:pPr>
        <w:pStyle w:val="bullet"/>
        <w:numPr>
          <w:ilvl w:val="0"/>
          <w:numId w:val="0"/>
        </w:numPr>
        <w:spacing w:after="0"/>
        <w:ind w:left="630"/>
        <w:rPr>
          <w:ins w:id="263" w:author="Adriana" w:date="2023-05-18T15:19:00Z"/>
          <w:rFonts w:asciiTheme="minorHAnsi" w:hAnsiTheme="minorHAnsi" w:cstheme="minorHAnsi"/>
          <w:iCs/>
          <w:sz w:val="24"/>
          <w:lang w:eastAsia="sk-SK"/>
        </w:rPr>
        <w:pPrChange w:id="264" w:author="Adriana" w:date="2023-05-18T15:19:00Z">
          <w:pPr>
            <w:pStyle w:val="bullet"/>
            <w:spacing w:after="0"/>
          </w:pPr>
        </w:pPrChange>
      </w:pPr>
      <w:ins w:id="265"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266" w:author="Adriana" w:date="2023-05-18T15:19:00Z">
        <w:r>
          <w:rPr>
            <w:rFonts w:asciiTheme="minorHAnsi" w:hAnsiTheme="minorHAnsi" w:cstheme="minorHAnsi"/>
            <w:iCs/>
            <w:sz w:val="24"/>
            <w:lang w:eastAsia="sk-SK"/>
          </w:rPr>
          <w:t xml:space="preserve"> </w:t>
        </w:r>
      </w:ins>
      <w:ins w:id="267" w:author="Adriana" w:date="2023-05-19T10:34:00Z">
        <w:r w:rsidR="000C392F">
          <w:rPr>
            <w:rFonts w:asciiTheme="minorHAnsi" w:hAnsiTheme="minorHAnsi" w:cstheme="minorHAnsi"/>
            <w:iCs/>
            <w:sz w:val="24"/>
            <w:lang w:eastAsia="sk-SK"/>
          </w:rPr>
          <w:t>4</w:t>
        </w:r>
      </w:ins>
      <w:ins w:id="268" w:author="Adriana" w:date="2023-05-18T15:19:00Z">
        <w:r>
          <w:rPr>
            <w:rFonts w:asciiTheme="minorHAnsi" w:hAnsiTheme="minorHAnsi" w:cstheme="minorHAnsi"/>
            <w:iCs/>
            <w:sz w:val="24"/>
            <w:lang w:eastAsia="sk-SK"/>
          </w:rPr>
          <w:t xml:space="preserve">. </w:t>
        </w:r>
        <w:r w:rsidRPr="00A63184">
          <w:rPr>
            <w:rFonts w:asciiTheme="minorHAnsi" w:hAnsiTheme="minorHAnsi" w:cstheme="minorHAnsi"/>
            <w:iCs/>
            <w:sz w:val="24"/>
            <w:lang w:eastAsia="sk-SK"/>
          </w:rPr>
          <w:t xml:space="preserve">Solicitantul are capacitatea financiară de a asigura: </w:t>
        </w:r>
      </w:ins>
    </w:p>
    <w:p w14:paraId="0083202E" w14:textId="77777777" w:rsidR="00A63184" w:rsidRPr="00A63184" w:rsidRDefault="00A63184">
      <w:pPr>
        <w:pStyle w:val="bullet"/>
        <w:numPr>
          <w:ilvl w:val="0"/>
          <w:numId w:val="0"/>
        </w:numPr>
        <w:spacing w:after="0"/>
        <w:ind w:left="630"/>
        <w:rPr>
          <w:ins w:id="269" w:author="Adriana" w:date="2023-05-18T15:19:00Z"/>
          <w:rFonts w:asciiTheme="minorHAnsi" w:hAnsiTheme="minorHAnsi" w:cstheme="minorHAnsi"/>
          <w:iCs/>
          <w:sz w:val="24"/>
          <w:lang w:eastAsia="sk-SK"/>
        </w:rPr>
        <w:pPrChange w:id="270" w:author="Adriana" w:date="2023-05-18T15:19:00Z">
          <w:pPr>
            <w:pStyle w:val="bullet"/>
            <w:spacing w:after="0"/>
          </w:pPr>
        </w:pPrChange>
      </w:pPr>
      <w:ins w:id="271" w:author="Adriana" w:date="2023-05-18T15:19:00Z">
        <w:r w:rsidRPr="00A63184">
          <w:rPr>
            <w:rFonts w:asciiTheme="minorHAnsi" w:hAnsiTheme="minorHAnsi" w:cstheme="minorHAnsi"/>
            <w:iCs/>
            <w:sz w:val="24"/>
            <w:lang w:eastAsia="sk-SK"/>
          </w:rPr>
          <w:t>•</w:t>
        </w:r>
        <w:r w:rsidRPr="00A63184">
          <w:rPr>
            <w:rFonts w:asciiTheme="minorHAnsi" w:hAnsiTheme="minorHAnsi" w:cstheme="minorHAnsi"/>
            <w:iCs/>
            <w:sz w:val="24"/>
            <w:lang w:eastAsia="sk-SK"/>
          </w:rPr>
          <w:tab/>
          <w:t>contribuția proprie la valoarea eligibilă a proiectului (minim 2%);</w:t>
        </w:r>
      </w:ins>
    </w:p>
    <w:p w14:paraId="41764526" w14:textId="77777777" w:rsidR="00A63184" w:rsidRPr="00A63184" w:rsidRDefault="00A63184">
      <w:pPr>
        <w:pStyle w:val="bullet"/>
        <w:numPr>
          <w:ilvl w:val="0"/>
          <w:numId w:val="0"/>
        </w:numPr>
        <w:spacing w:after="0"/>
        <w:ind w:left="630"/>
        <w:rPr>
          <w:ins w:id="272" w:author="Adriana" w:date="2023-05-18T15:19:00Z"/>
          <w:rFonts w:asciiTheme="minorHAnsi" w:hAnsiTheme="minorHAnsi" w:cstheme="minorHAnsi"/>
          <w:iCs/>
          <w:sz w:val="24"/>
          <w:lang w:eastAsia="sk-SK"/>
        </w:rPr>
        <w:pPrChange w:id="273" w:author="Adriana" w:date="2023-05-18T15:19:00Z">
          <w:pPr>
            <w:pStyle w:val="bullet"/>
            <w:spacing w:after="0"/>
          </w:pPr>
        </w:pPrChange>
      </w:pPr>
      <w:ins w:id="274" w:author="Adriana" w:date="2023-05-18T15:19:00Z">
        <w:r w:rsidRPr="00A63184">
          <w:rPr>
            <w:rFonts w:asciiTheme="minorHAnsi" w:hAnsiTheme="minorHAnsi" w:cstheme="minorHAnsi"/>
            <w:iCs/>
            <w:sz w:val="24"/>
            <w:lang w:eastAsia="sk-SK"/>
          </w:rPr>
          <w:t>•</w:t>
        </w:r>
        <w:r w:rsidRPr="00A63184">
          <w:rPr>
            <w:rFonts w:asciiTheme="minorHAnsi" w:hAnsiTheme="minorHAnsi" w:cstheme="minorHAnsi"/>
            <w:iCs/>
            <w:sz w:val="24"/>
            <w:lang w:eastAsia="sk-SK"/>
          </w:rPr>
          <w:tab/>
          <w:t xml:space="preserve">finanțarea cheltuielilor neeligibile ale proiectului, unde este cazul; </w:t>
        </w:r>
      </w:ins>
    </w:p>
    <w:p w14:paraId="7147A4BC" w14:textId="77777777" w:rsidR="00A63184" w:rsidRPr="00A63184" w:rsidRDefault="00A63184">
      <w:pPr>
        <w:pStyle w:val="bullet"/>
        <w:numPr>
          <w:ilvl w:val="0"/>
          <w:numId w:val="0"/>
        </w:numPr>
        <w:spacing w:after="0"/>
        <w:ind w:left="630"/>
        <w:rPr>
          <w:ins w:id="275" w:author="Adriana" w:date="2023-05-18T15:19:00Z"/>
          <w:rFonts w:asciiTheme="minorHAnsi" w:hAnsiTheme="minorHAnsi" w:cstheme="minorHAnsi"/>
          <w:iCs/>
          <w:sz w:val="24"/>
          <w:lang w:eastAsia="sk-SK"/>
        </w:rPr>
        <w:pPrChange w:id="276" w:author="Adriana" w:date="2023-05-18T15:19:00Z">
          <w:pPr>
            <w:pStyle w:val="bullet"/>
            <w:spacing w:after="0"/>
          </w:pPr>
        </w:pPrChange>
      </w:pPr>
      <w:ins w:id="277" w:author="Adriana" w:date="2023-05-18T15:19:00Z">
        <w:r w:rsidRPr="00A63184">
          <w:rPr>
            <w:rFonts w:asciiTheme="minorHAnsi" w:hAnsiTheme="minorHAnsi" w:cstheme="minorHAnsi"/>
            <w:iCs/>
            <w:sz w:val="24"/>
            <w:lang w:eastAsia="sk-SK"/>
          </w:rPr>
          <w:t>•</w:t>
        </w:r>
        <w:r w:rsidRPr="00A63184">
          <w:rPr>
            <w:rFonts w:asciiTheme="minorHAnsi" w:hAnsiTheme="minorHAnsi" w:cstheme="minorHAnsi"/>
            <w:iCs/>
            <w:sz w:val="24"/>
            <w:lang w:eastAsia="sk-SK"/>
          </w:rPr>
          <w:tab/>
          <w:t>resursele financiare necesare implementării optime a proiectului în condiţiile rambursării ulterioare a cheltuielilor eligibile;</w:t>
        </w:r>
      </w:ins>
    </w:p>
    <w:p w14:paraId="294DAF46" w14:textId="6487B51C" w:rsidR="00A63184" w:rsidRDefault="00A63184" w:rsidP="00A63184">
      <w:pPr>
        <w:pStyle w:val="bullet"/>
        <w:numPr>
          <w:ilvl w:val="0"/>
          <w:numId w:val="0"/>
        </w:numPr>
        <w:spacing w:before="0" w:after="0"/>
        <w:ind w:left="630"/>
        <w:rPr>
          <w:ins w:id="278" w:author="Adriana" w:date="2023-05-18T15:18:00Z"/>
          <w:rFonts w:asciiTheme="minorHAnsi" w:hAnsiTheme="minorHAnsi" w:cstheme="minorHAnsi"/>
          <w:iCs/>
          <w:sz w:val="24"/>
          <w:lang w:eastAsia="sk-SK"/>
        </w:rPr>
      </w:pPr>
      <w:ins w:id="279" w:author="Adriana" w:date="2023-05-18T15:19:00Z">
        <w:r w:rsidRPr="00A63184">
          <w:rPr>
            <w:rFonts w:asciiTheme="minorHAnsi" w:hAnsiTheme="minorHAnsi" w:cstheme="minorHAnsi"/>
            <w:iCs/>
            <w:sz w:val="24"/>
            <w:lang w:eastAsia="sk-SK"/>
          </w:rPr>
          <w:t>•</w:t>
        </w:r>
        <w:r w:rsidRPr="00A63184">
          <w:rPr>
            <w:rFonts w:asciiTheme="minorHAnsi" w:hAnsiTheme="minorHAnsi" w:cstheme="minorHAnsi"/>
            <w:iCs/>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ins>
    </w:p>
    <w:p w14:paraId="5BD441F0" w14:textId="0DD434C0" w:rsidR="00A63184" w:rsidRDefault="00A63184">
      <w:pPr>
        <w:pStyle w:val="bullet"/>
        <w:numPr>
          <w:ilvl w:val="0"/>
          <w:numId w:val="0"/>
        </w:numPr>
        <w:spacing w:before="0" w:after="0"/>
        <w:ind w:left="630"/>
        <w:rPr>
          <w:ins w:id="280" w:author="Adriana" w:date="2023-05-18T15:18:00Z"/>
          <w:rFonts w:asciiTheme="minorHAnsi" w:hAnsiTheme="minorHAnsi" w:cstheme="minorHAnsi"/>
          <w:iCs/>
          <w:sz w:val="24"/>
          <w:lang w:eastAsia="sk-SK"/>
        </w:rPr>
      </w:pPr>
      <w:ins w:id="281"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282" w:author="Adriana" w:date="2023-05-18T15:19:00Z">
        <w:r>
          <w:rPr>
            <w:rFonts w:asciiTheme="minorHAnsi" w:hAnsiTheme="minorHAnsi" w:cstheme="minorHAnsi"/>
            <w:iCs/>
            <w:sz w:val="24"/>
            <w:lang w:eastAsia="sk-SK"/>
          </w:rPr>
          <w:t xml:space="preserve"> </w:t>
        </w:r>
      </w:ins>
      <w:ins w:id="283" w:author="Adriana" w:date="2023-05-19T10:35:00Z">
        <w:r w:rsidR="000C392F">
          <w:rPr>
            <w:rFonts w:asciiTheme="minorHAnsi" w:hAnsiTheme="minorHAnsi" w:cstheme="minorHAnsi"/>
            <w:iCs/>
            <w:sz w:val="24"/>
            <w:lang w:eastAsia="sk-SK"/>
          </w:rPr>
          <w:t>5</w:t>
        </w:r>
      </w:ins>
      <w:ins w:id="284" w:author="Adriana" w:date="2023-05-18T15:19:00Z">
        <w:r>
          <w:rPr>
            <w:rFonts w:asciiTheme="minorHAnsi" w:hAnsiTheme="minorHAnsi" w:cstheme="minorHAnsi"/>
            <w:iCs/>
            <w:sz w:val="24"/>
            <w:lang w:eastAsia="sk-SK"/>
          </w:rPr>
          <w:t xml:space="preserve">. </w:t>
        </w:r>
      </w:ins>
      <w:ins w:id="285" w:author="Adriana" w:date="2023-05-18T15:20:00Z">
        <w:r w:rsidR="007941A6" w:rsidRPr="004F425F">
          <w:rPr>
            <w:rFonts w:asciiTheme="minorHAnsi" w:hAnsiTheme="minorHAnsi" w:cstheme="minorHAnsi"/>
            <w:iCs/>
            <w:sz w:val="24"/>
            <w:lang w:eastAsia="sk-SK"/>
          </w:rPr>
          <w:t>Încadrarea valorii proiectului în limitele valorilor minime și maxime eligibile</w:t>
        </w:r>
        <w:r w:rsidR="007941A6">
          <w:rPr>
            <w:rFonts w:asciiTheme="minorHAnsi" w:hAnsiTheme="minorHAnsi" w:cstheme="minorHAnsi"/>
            <w:iCs/>
            <w:sz w:val="24"/>
            <w:lang w:eastAsia="sk-SK"/>
          </w:rPr>
          <w:t xml:space="preserve"> aferente apelului de proiecte</w:t>
        </w:r>
      </w:ins>
      <w:ins w:id="286" w:author="Adriana" w:date="2023-05-18T15:21:00Z">
        <w:r w:rsidR="007941A6">
          <w:rPr>
            <w:rFonts w:asciiTheme="minorHAnsi" w:hAnsiTheme="minorHAnsi" w:cstheme="minorHAnsi"/>
            <w:iCs/>
            <w:sz w:val="24"/>
            <w:lang w:eastAsia="sk-SK"/>
          </w:rPr>
          <w:t xml:space="preserve"> </w:t>
        </w:r>
        <w:r w:rsidR="007941A6" w:rsidRPr="00072611">
          <w:rPr>
            <w:rFonts w:asciiTheme="minorHAnsi" w:eastAsia="Calibri" w:hAnsiTheme="minorHAnsi" w:cstheme="minorHAnsi"/>
            <w:sz w:val="24"/>
            <w:lang w:val="en-GB"/>
          </w:rPr>
          <w:t xml:space="preserve">PRSE/2.4/1.1/2023, PRSE/2.4/1.2/2023, </w:t>
        </w:r>
        <w:r w:rsidR="007941A6" w:rsidRPr="00072611" w:rsidDel="00D94A67">
          <w:rPr>
            <w:rFonts w:asciiTheme="minorHAnsi" w:hAnsiTheme="minorHAnsi" w:cstheme="minorHAnsi"/>
            <w:i/>
            <w:iCs/>
            <w:sz w:val="24"/>
            <w:lang w:eastAsia="sk-SK"/>
          </w:rPr>
          <w:t xml:space="preserve"> </w:t>
        </w:r>
        <w:r w:rsidR="007941A6" w:rsidRPr="00072611">
          <w:rPr>
            <w:rFonts w:asciiTheme="minorHAnsi" w:eastAsia="Calibri" w:hAnsiTheme="minorHAnsi" w:cstheme="minorHAnsi"/>
            <w:sz w:val="24"/>
            <w:lang w:val="en-GB"/>
          </w:rPr>
          <w:t>PRSE/2.4/1.3/2023</w:t>
        </w:r>
      </w:ins>
    </w:p>
    <w:p w14:paraId="1EC409F1" w14:textId="71C45B42" w:rsidR="00A63184" w:rsidRDefault="00A63184">
      <w:pPr>
        <w:pStyle w:val="bullet"/>
        <w:numPr>
          <w:ilvl w:val="0"/>
          <w:numId w:val="0"/>
        </w:numPr>
        <w:spacing w:before="0" w:after="0"/>
        <w:ind w:left="630"/>
        <w:rPr>
          <w:ins w:id="287" w:author="Adriana" w:date="2023-05-18T15:18:00Z"/>
          <w:rFonts w:asciiTheme="minorHAnsi" w:hAnsiTheme="minorHAnsi" w:cstheme="minorHAnsi"/>
          <w:iCs/>
          <w:sz w:val="24"/>
          <w:lang w:eastAsia="sk-SK"/>
        </w:rPr>
      </w:pPr>
      <w:ins w:id="288"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289" w:author="Adriana" w:date="2023-05-18T15:21:00Z">
        <w:r w:rsidR="007941A6">
          <w:rPr>
            <w:rFonts w:asciiTheme="minorHAnsi" w:hAnsiTheme="minorHAnsi" w:cstheme="minorHAnsi"/>
            <w:iCs/>
            <w:sz w:val="24"/>
            <w:lang w:eastAsia="sk-SK"/>
          </w:rPr>
          <w:t xml:space="preserve"> </w:t>
        </w:r>
      </w:ins>
      <w:ins w:id="290" w:author="Adriana" w:date="2023-05-19T10:35:00Z">
        <w:r w:rsidR="000C392F">
          <w:rPr>
            <w:rFonts w:asciiTheme="minorHAnsi" w:hAnsiTheme="minorHAnsi" w:cstheme="minorHAnsi"/>
            <w:iCs/>
            <w:sz w:val="24"/>
            <w:lang w:eastAsia="sk-SK"/>
          </w:rPr>
          <w:t>6</w:t>
        </w:r>
      </w:ins>
      <w:ins w:id="291" w:author="Adriana" w:date="2023-05-18T15:21:00Z">
        <w:r w:rsidR="007941A6">
          <w:rPr>
            <w:rFonts w:asciiTheme="minorHAnsi" w:hAnsiTheme="minorHAnsi" w:cstheme="minorHAnsi"/>
            <w:iCs/>
            <w:sz w:val="24"/>
            <w:lang w:eastAsia="sk-SK"/>
          </w:rPr>
          <w:t xml:space="preserve">. </w:t>
        </w:r>
        <w:r w:rsidR="00FC4829" w:rsidRPr="00FC4829">
          <w:rPr>
            <w:rFonts w:ascii="Calibri" w:hAnsi="Calibri" w:cs="Calibri"/>
            <w:bCs/>
            <w:iCs/>
            <w:sz w:val="24"/>
          </w:rPr>
          <w:t>Perioada de implementare a activităților proiectului nu depășește 31 decembrie 2029</w:t>
        </w:r>
      </w:ins>
    </w:p>
    <w:p w14:paraId="3F897693" w14:textId="06E4C57B" w:rsidR="00A63184" w:rsidRDefault="00A63184">
      <w:pPr>
        <w:pStyle w:val="bullet"/>
        <w:numPr>
          <w:ilvl w:val="0"/>
          <w:numId w:val="0"/>
        </w:numPr>
        <w:spacing w:before="0" w:after="0"/>
        <w:ind w:left="630"/>
        <w:rPr>
          <w:ins w:id="292" w:author="Adriana" w:date="2023-05-18T15:18:00Z"/>
          <w:rFonts w:asciiTheme="minorHAnsi" w:hAnsiTheme="minorHAnsi" w:cstheme="minorHAnsi"/>
          <w:iCs/>
          <w:sz w:val="24"/>
          <w:lang w:eastAsia="sk-SK"/>
        </w:rPr>
      </w:pPr>
      <w:ins w:id="293"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294" w:author="Adriana" w:date="2023-05-18T15:21:00Z">
        <w:r w:rsidR="00FC4829">
          <w:rPr>
            <w:rFonts w:asciiTheme="minorHAnsi" w:hAnsiTheme="minorHAnsi" w:cstheme="minorHAnsi"/>
            <w:iCs/>
            <w:sz w:val="24"/>
            <w:lang w:eastAsia="sk-SK"/>
          </w:rPr>
          <w:t xml:space="preserve"> </w:t>
        </w:r>
      </w:ins>
      <w:ins w:id="295" w:author="Adriana" w:date="2023-05-19T10:35:00Z">
        <w:r w:rsidR="000C392F">
          <w:rPr>
            <w:rFonts w:asciiTheme="minorHAnsi" w:hAnsiTheme="minorHAnsi" w:cstheme="minorHAnsi"/>
            <w:iCs/>
            <w:sz w:val="24"/>
            <w:lang w:eastAsia="sk-SK"/>
          </w:rPr>
          <w:t>7</w:t>
        </w:r>
      </w:ins>
      <w:ins w:id="296" w:author="Adriana" w:date="2023-05-18T15:21:00Z">
        <w:r w:rsidR="00FC4829">
          <w:rPr>
            <w:rFonts w:asciiTheme="minorHAnsi" w:hAnsiTheme="minorHAnsi" w:cstheme="minorHAnsi"/>
            <w:iCs/>
            <w:sz w:val="24"/>
            <w:lang w:eastAsia="sk-SK"/>
          </w:rPr>
          <w:t xml:space="preserve">. </w:t>
        </w:r>
        <w:r w:rsidR="00FC4829" w:rsidRPr="00FC4829">
          <w:rPr>
            <w:rFonts w:asciiTheme="minorHAnsi" w:hAnsiTheme="minorHAnsi" w:cstheme="minorHAnsi"/>
            <w:iCs/>
            <w:sz w:val="24"/>
            <w:lang w:eastAsia="sk-SK"/>
          </w:rPr>
          <w:t>Proiectul face parte din lista proiectelor prioritizate de Structura Parteneriala cu rol in elaborarea/actualizarea/monitorizarea SIDU/SDU/Strategiei aferente ZUF</w:t>
        </w:r>
      </w:ins>
    </w:p>
    <w:p w14:paraId="778ED8DF" w14:textId="5D83E8D1" w:rsidR="00A63184" w:rsidRDefault="00A63184">
      <w:pPr>
        <w:pStyle w:val="bullet"/>
        <w:numPr>
          <w:ilvl w:val="0"/>
          <w:numId w:val="0"/>
        </w:numPr>
        <w:spacing w:before="0" w:after="0"/>
        <w:ind w:left="630"/>
        <w:rPr>
          <w:ins w:id="297" w:author="Adriana" w:date="2023-05-18T15:18:00Z"/>
          <w:rFonts w:asciiTheme="minorHAnsi" w:hAnsiTheme="minorHAnsi" w:cstheme="minorHAnsi"/>
          <w:iCs/>
          <w:sz w:val="24"/>
          <w:lang w:eastAsia="sk-SK"/>
        </w:rPr>
      </w:pPr>
      <w:ins w:id="298"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299" w:author="Adriana" w:date="2023-05-18T15:22:00Z">
        <w:r w:rsidR="00FC4829">
          <w:rPr>
            <w:rFonts w:asciiTheme="minorHAnsi" w:hAnsiTheme="minorHAnsi" w:cstheme="minorHAnsi"/>
            <w:iCs/>
            <w:sz w:val="24"/>
            <w:lang w:eastAsia="sk-SK"/>
          </w:rPr>
          <w:t xml:space="preserve"> </w:t>
        </w:r>
      </w:ins>
      <w:ins w:id="300" w:author="Adriana" w:date="2023-05-19T10:35:00Z">
        <w:r w:rsidR="000C392F">
          <w:rPr>
            <w:rFonts w:asciiTheme="minorHAnsi" w:hAnsiTheme="minorHAnsi" w:cstheme="minorHAnsi"/>
            <w:iCs/>
            <w:sz w:val="24"/>
            <w:lang w:eastAsia="sk-SK"/>
          </w:rPr>
          <w:t>8</w:t>
        </w:r>
      </w:ins>
      <w:ins w:id="301" w:author="Adriana" w:date="2023-05-18T15:22:00Z">
        <w:r w:rsidR="00FC4829">
          <w:rPr>
            <w:rFonts w:asciiTheme="minorHAnsi" w:hAnsiTheme="minorHAnsi" w:cstheme="minorHAnsi"/>
            <w:iCs/>
            <w:sz w:val="24"/>
            <w:lang w:eastAsia="sk-SK"/>
          </w:rPr>
          <w:t xml:space="preserve">. </w:t>
        </w:r>
        <w:r w:rsidR="00FC4829" w:rsidRPr="00FC4829">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ins>
    </w:p>
    <w:p w14:paraId="2BDCFCB0" w14:textId="04EAE112" w:rsidR="00A63184" w:rsidRDefault="00A63184">
      <w:pPr>
        <w:pStyle w:val="bullet"/>
        <w:numPr>
          <w:ilvl w:val="0"/>
          <w:numId w:val="0"/>
        </w:numPr>
        <w:spacing w:before="0" w:after="0"/>
        <w:ind w:left="630"/>
        <w:rPr>
          <w:ins w:id="302" w:author="Adriana" w:date="2023-05-18T15:18:00Z"/>
          <w:rFonts w:asciiTheme="minorHAnsi" w:hAnsiTheme="minorHAnsi" w:cstheme="minorHAnsi"/>
          <w:iCs/>
          <w:sz w:val="24"/>
          <w:lang w:eastAsia="sk-SK"/>
        </w:rPr>
      </w:pPr>
      <w:ins w:id="303"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304" w:author="Adriana" w:date="2023-05-18T15:22:00Z">
        <w:r w:rsidR="00FC4829">
          <w:rPr>
            <w:rFonts w:asciiTheme="minorHAnsi" w:hAnsiTheme="minorHAnsi" w:cstheme="minorHAnsi"/>
            <w:iCs/>
            <w:sz w:val="24"/>
            <w:lang w:eastAsia="sk-SK"/>
          </w:rPr>
          <w:t xml:space="preserve"> </w:t>
        </w:r>
      </w:ins>
      <w:ins w:id="305" w:author="Adriana" w:date="2023-05-19T10:35:00Z">
        <w:r w:rsidR="000C392F">
          <w:rPr>
            <w:rFonts w:asciiTheme="minorHAnsi" w:hAnsiTheme="minorHAnsi" w:cstheme="minorHAnsi"/>
            <w:iCs/>
            <w:sz w:val="24"/>
            <w:lang w:eastAsia="sk-SK"/>
          </w:rPr>
          <w:t>9</w:t>
        </w:r>
      </w:ins>
      <w:ins w:id="306" w:author="Adriana" w:date="2023-05-18T15:22:00Z">
        <w:r w:rsidR="00FC4829">
          <w:rPr>
            <w:rFonts w:asciiTheme="minorHAnsi" w:hAnsiTheme="minorHAnsi" w:cstheme="minorHAnsi"/>
            <w:iCs/>
            <w:sz w:val="24"/>
            <w:lang w:eastAsia="sk-SK"/>
          </w:rPr>
          <w:t xml:space="preserve">. </w:t>
        </w:r>
        <w:r w:rsidR="00FC4829" w:rsidRPr="00FC4829">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ins>
    </w:p>
    <w:p w14:paraId="2B152544" w14:textId="5E6D89CF" w:rsidR="00A63184" w:rsidRDefault="00A63184">
      <w:pPr>
        <w:pStyle w:val="bullet"/>
        <w:numPr>
          <w:ilvl w:val="0"/>
          <w:numId w:val="0"/>
        </w:numPr>
        <w:spacing w:before="0" w:after="0"/>
        <w:ind w:left="630"/>
        <w:rPr>
          <w:ins w:id="307" w:author="Adriana" w:date="2023-05-18T15:18:00Z"/>
          <w:rFonts w:asciiTheme="minorHAnsi" w:hAnsiTheme="minorHAnsi" w:cstheme="minorHAnsi"/>
          <w:iCs/>
          <w:sz w:val="24"/>
          <w:lang w:eastAsia="sk-SK"/>
        </w:rPr>
      </w:pPr>
      <w:ins w:id="308"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309" w:author="Adriana" w:date="2023-05-18T15:22:00Z">
        <w:r w:rsidR="00FC4829">
          <w:rPr>
            <w:rFonts w:asciiTheme="minorHAnsi" w:hAnsiTheme="minorHAnsi" w:cstheme="minorHAnsi"/>
            <w:iCs/>
            <w:sz w:val="24"/>
            <w:lang w:eastAsia="sk-SK"/>
          </w:rPr>
          <w:t xml:space="preserve"> 1</w:t>
        </w:r>
      </w:ins>
      <w:ins w:id="310" w:author="Adriana" w:date="2023-05-19T10:35:00Z">
        <w:r w:rsidR="000C392F">
          <w:rPr>
            <w:rFonts w:asciiTheme="minorHAnsi" w:hAnsiTheme="minorHAnsi" w:cstheme="minorHAnsi"/>
            <w:iCs/>
            <w:sz w:val="24"/>
            <w:lang w:eastAsia="sk-SK"/>
          </w:rPr>
          <w:t>0</w:t>
        </w:r>
      </w:ins>
      <w:ins w:id="311" w:author="Adriana" w:date="2023-05-18T15:22:00Z">
        <w:r w:rsidR="00FC4829">
          <w:rPr>
            <w:rFonts w:asciiTheme="minorHAnsi" w:hAnsiTheme="minorHAnsi" w:cstheme="minorHAnsi"/>
            <w:iCs/>
            <w:sz w:val="24"/>
            <w:lang w:eastAsia="sk-SK"/>
          </w:rPr>
          <w:t xml:space="preserve">. </w:t>
        </w:r>
        <w:r w:rsidR="00FC4829" w:rsidRPr="00FC4829">
          <w:rPr>
            <w:rFonts w:asciiTheme="minorHAnsi" w:hAnsiTheme="minorHAnsi" w:cstheme="minorHAnsi"/>
            <w:iCs/>
            <w:sz w:val="24"/>
            <w:lang w:eastAsia="sk-SK"/>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2021/1060.</w:t>
        </w:r>
      </w:ins>
    </w:p>
    <w:p w14:paraId="37405BBE" w14:textId="65B82BA3" w:rsidR="00A63184" w:rsidRDefault="00A63184">
      <w:pPr>
        <w:pStyle w:val="bullet"/>
        <w:numPr>
          <w:ilvl w:val="0"/>
          <w:numId w:val="0"/>
        </w:numPr>
        <w:spacing w:before="0" w:after="0"/>
        <w:ind w:left="630"/>
        <w:rPr>
          <w:ins w:id="312" w:author="Adriana" w:date="2023-05-18T15:23:00Z"/>
          <w:rFonts w:asciiTheme="minorHAnsi" w:hAnsiTheme="minorHAnsi" w:cstheme="minorHAnsi"/>
          <w:iCs/>
          <w:sz w:val="24"/>
          <w:lang w:eastAsia="sk-SK"/>
        </w:rPr>
      </w:pPr>
      <w:ins w:id="313" w:author="Adriana" w:date="2023-05-18T15:18: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314" w:author="Adriana" w:date="2023-05-18T15:22:00Z">
        <w:r w:rsidR="00FC4829">
          <w:rPr>
            <w:rFonts w:asciiTheme="minorHAnsi" w:hAnsiTheme="minorHAnsi" w:cstheme="minorHAnsi"/>
            <w:iCs/>
            <w:sz w:val="24"/>
            <w:lang w:eastAsia="sk-SK"/>
          </w:rPr>
          <w:t xml:space="preserve"> 1</w:t>
        </w:r>
      </w:ins>
      <w:ins w:id="315" w:author="Adriana" w:date="2023-05-19T10:35:00Z">
        <w:r w:rsidR="000C392F">
          <w:rPr>
            <w:rFonts w:asciiTheme="minorHAnsi" w:hAnsiTheme="minorHAnsi" w:cstheme="minorHAnsi"/>
            <w:iCs/>
            <w:sz w:val="24"/>
            <w:lang w:eastAsia="sk-SK"/>
          </w:rPr>
          <w:t>1</w:t>
        </w:r>
      </w:ins>
      <w:ins w:id="316" w:author="Adriana" w:date="2023-05-18T15:22:00Z">
        <w:r w:rsidR="00FC4829">
          <w:rPr>
            <w:rFonts w:asciiTheme="minorHAnsi" w:hAnsiTheme="minorHAnsi" w:cstheme="minorHAnsi"/>
            <w:iCs/>
            <w:sz w:val="24"/>
            <w:lang w:eastAsia="sk-SK"/>
          </w:rPr>
          <w:t xml:space="preserve">. </w:t>
        </w:r>
      </w:ins>
      <w:ins w:id="317" w:author="Adriana" w:date="2023-05-18T15:23:00Z">
        <w:r w:rsidR="00FC4829" w:rsidRPr="00FC4829">
          <w:rPr>
            <w:rFonts w:asciiTheme="minorHAnsi" w:hAnsiTheme="minorHAnsi" w:cstheme="minorHAnsi"/>
            <w:iCs/>
            <w:sz w:val="24"/>
            <w:lang w:eastAsia="sk-SK"/>
          </w:rPr>
          <w:t xml:space="preserve">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w:t>
        </w:r>
        <w:del w:id="318" w:author="Madalina" w:date="2023-05-19T12:28:00Z">
          <w:r w:rsidR="00FC4829" w:rsidRPr="00FC4829" w:rsidDel="00296ED9">
            <w:rPr>
              <w:rFonts w:asciiTheme="minorHAnsi" w:hAnsiTheme="minorHAnsi" w:cstheme="minorHAnsi"/>
              <w:iCs/>
              <w:sz w:val="24"/>
              <w:lang w:eastAsia="sk-SK"/>
            </w:rPr>
            <w:delText xml:space="preserve">înainte de data depunerii cererii de finanţare </w:delText>
          </w:r>
        </w:del>
        <w:r w:rsidR="00FC4829" w:rsidRPr="00FC4829">
          <w:rPr>
            <w:rFonts w:asciiTheme="minorHAnsi" w:hAnsiTheme="minorHAnsi" w:cstheme="minorHAnsi"/>
            <w:iCs/>
            <w:sz w:val="24"/>
            <w:lang w:eastAsia="sk-SK"/>
          </w:rPr>
          <w:t>şi nu beneficiază/ nu va beneficia de fonduri publice din alte surse de finanţare.</w:t>
        </w:r>
      </w:ins>
    </w:p>
    <w:p w14:paraId="02F87C71" w14:textId="7619721E" w:rsidR="00FC4829" w:rsidRDefault="00FC4829">
      <w:pPr>
        <w:pStyle w:val="bullet"/>
        <w:numPr>
          <w:ilvl w:val="0"/>
          <w:numId w:val="0"/>
        </w:numPr>
        <w:spacing w:before="0" w:after="0"/>
        <w:ind w:left="630"/>
        <w:rPr>
          <w:ins w:id="319" w:author="Madalina" w:date="2023-05-19T11:58:00Z"/>
          <w:rFonts w:asciiTheme="minorHAnsi" w:hAnsiTheme="minorHAnsi" w:cstheme="minorHAnsi"/>
          <w:iCs/>
          <w:sz w:val="24"/>
          <w:lang w:eastAsia="sk-SK"/>
        </w:rPr>
      </w:pPr>
      <w:ins w:id="320" w:author="Adriana" w:date="2023-05-18T15:23: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r>
          <w:rPr>
            <w:rFonts w:asciiTheme="minorHAnsi" w:hAnsiTheme="minorHAnsi" w:cstheme="minorHAnsi"/>
            <w:iCs/>
            <w:sz w:val="24"/>
            <w:lang w:eastAsia="sk-SK"/>
          </w:rPr>
          <w:t xml:space="preserve"> 1</w:t>
        </w:r>
      </w:ins>
      <w:ins w:id="321" w:author="Adriana" w:date="2023-05-19T10:35:00Z">
        <w:r w:rsidR="000C392F">
          <w:rPr>
            <w:rFonts w:asciiTheme="minorHAnsi" w:hAnsiTheme="minorHAnsi" w:cstheme="minorHAnsi"/>
            <w:iCs/>
            <w:sz w:val="24"/>
            <w:lang w:eastAsia="sk-SK"/>
          </w:rPr>
          <w:t>2</w:t>
        </w:r>
      </w:ins>
      <w:ins w:id="322" w:author="Adriana" w:date="2023-05-18T15:23:00Z">
        <w:r>
          <w:rPr>
            <w:rFonts w:asciiTheme="minorHAnsi" w:hAnsiTheme="minorHAnsi" w:cstheme="minorHAnsi"/>
            <w:iCs/>
            <w:sz w:val="24"/>
            <w:lang w:eastAsia="sk-SK"/>
          </w:rPr>
          <w:t xml:space="preserve">. </w:t>
        </w:r>
        <w:r w:rsidRPr="00FC4829">
          <w:rPr>
            <w:rFonts w:asciiTheme="minorHAnsi" w:hAnsiTheme="minorHAnsi" w:cstheme="minorHAnsi"/>
            <w:iCs/>
            <w:sz w:val="24"/>
            <w:lang w:eastAsia="sk-SK"/>
          </w:rPr>
          <w:t>Infrastructura care face obiectul proiectului este cuprinsă în intravilanul unităților administrativ-teritoriale eligibile (conform Legii nr. 50/1991 privind autorizarea executării lucrărilor de construcţii, republicată, cu modificările ulterioare).</w:t>
        </w:r>
      </w:ins>
    </w:p>
    <w:p w14:paraId="7E0910C7" w14:textId="5FC8A7BE" w:rsidR="002D3ECB" w:rsidRPr="002D3ECB" w:rsidRDefault="002D3ECB">
      <w:pPr>
        <w:pStyle w:val="bullet"/>
        <w:numPr>
          <w:ilvl w:val="0"/>
          <w:numId w:val="0"/>
        </w:numPr>
        <w:spacing w:after="0"/>
        <w:ind w:left="630"/>
        <w:rPr>
          <w:ins w:id="323" w:author="Madalina" w:date="2023-05-19T11:58:00Z"/>
          <w:rFonts w:asciiTheme="minorHAnsi" w:hAnsiTheme="minorHAnsi" w:cstheme="minorHAnsi"/>
          <w:iCs/>
          <w:sz w:val="24"/>
          <w:lang w:eastAsia="sk-SK"/>
        </w:rPr>
        <w:pPrChange w:id="324" w:author="Madalina" w:date="2023-05-19T11:58:00Z">
          <w:pPr>
            <w:pStyle w:val="bullet"/>
            <w:spacing w:after="0"/>
            <w:ind w:left="630"/>
          </w:pPr>
        </w:pPrChange>
      </w:pPr>
      <w:ins w:id="325" w:author="Madalina" w:date="2023-05-19T11:59:00Z">
        <w:r w:rsidRPr="00072611">
          <w:rPr>
            <w:rFonts w:asciiTheme="minorHAnsi" w:hAnsiTheme="minorHAnsi" w:cstheme="minorHAnsi"/>
          </w:rPr>
          <w:lastRenderedPageBreak/>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w:t>
        </w:r>
      </w:ins>
      <w:ins w:id="326" w:author="Madalina" w:date="2023-05-19T11:58:00Z">
        <w:r>
          <w:rPr>
            <w:rFonts w:asciiTheme="minorHAnsi" w:hAnsiTheme="minorHAnsi" w:cstheme="minorHAnsi"/>
            <w:iCs/>
            <w:sz w:val="24"/>
            <w:lang w:eastAsia="sk-SK"/>
          </w:rPr>
          <w:t>Cerinta 13.</w:t>
        </w:r>
        <w:r w:rsidRPr="002D3ECB">
          <w:rPr>
            <w:rFonts w:asciiTheme="minorHAnsi" w:hAnsiTheme="minorHAnsi" w:cstheme="minorHAnsi"/>
            <w:iCs/>
            <w:sz w:val="24"/>
            <w:lang w:eastAsia="sk-SK"/>
          </w:rPr>
          <w:t xml:space="preserve"> Conformitatea proiectului cu regulile privind ajutorul de stat/ Proiecte generatoare de profit</w:t>
        </w:r>
      </w:ins>
    </w:p>
    <w:p w14:paraId="3CD5A0B3" w14:textId="77777777" w:rsidR="002D3ECB" w:rsidRPr="002D3ECB" w:rsidRDefault="002D3ECB">
      <w:pPr>
        <w:pStyle w:val="bullet"/>
        <w:numPr>
          <w:ilvl w:val="0"/>
          <w:numId w:val="0"/>
        </w:numPr>
        <w:spacing w:after="0"/>
        <w:ind w:left="630"/>
        <w:rPr>
          <w:ins w:id="327" w:author="Madalina" w:date="2023-05-19T11:58:00Z"/>
          <w:rFonts w:asciiTheme="minorHAnsi" w:hAnsiTheme="minorHAnsi" w:cstheme="minorHAnsi"/>
          <w:iCs/>
          <w:sz w:val="24"/>
          <w:lang w:eastAsia="sk-SK"/>
        </w:rPr>
        <w:pPrChange w:id="328" w:author="Madalina" w:date="2023-05-19T11:58:00Z">
          <w:pPr>
            <w:pStyle w:val="bullet"/>
            <w:spacing w:after="0"/>
            <w:ind w:left="630"/>
          </w:pPr>
        </w:pPrChange>
      </w:pPr>
      <w:ins w:id="329" w:author="Madalina" w:date="2023-05-19T11:58:00Z">
        <w:r w:rsidRPr="002D3ECB">
          <w:rPr>
            <w:rFonts w:asciiTheme="minorHAnsi" w:hAnsiTheme="minorHAnsi" w:cstheme="minorHAnsi"/>
            <w:iCs/>
            <w:sz w:val="24"/>
            <w:lang w:eastAsia="sk-SK"/>
          </w:rPr>
          <w:t>În cadrul acestui apel de proiecte nu se aplică ajutorul de stat.</w:t>
        </w:r>
      </w:ins>
    </w:p>
    <w:p w14:paraId="3D48020F" w14:textId="6A82B6FC" w:rsidR="002D3ECB" w:rsidRDefault="002D3ECB" w:rsidP="002D3ECB">
      <w:pPr>
        <w:pStyle w:val="bullet"/>
        <w:numPr>
          <w:ilvl w:val="0"/>
          <w:numId w:val="0"/>
        </w:numPr>
        <w:spacing w:before="0" w:after="0"/>
        <w:ind w:left="630"/>
        <w:rPr>
          <w:ins w:id="330" w:author="Adriana" w:date="2023-05-18T15:23:00Z"/>
          <w:rFonts w:asciiTheme="minorHAnsi" w:hAnsiTheme="minorHAnsi" w:cstheme="minorHAnsi"/>
          <w:iCs/>
          <w:sz w:val="24"/>
          <w:lang w:eastAsia="sk-SK"/>
        </w:rPr>
      </w:pPr>
      <w:ins w:id="331" w:author="Madalina" w:date="2023-05-19T11:58:00Z">
        <w:r w:rsidRPr="002D3ECB">
          <w:rPr>
            <w:rFonts w:asciiTheme="minorHAnsi" w:hAnsiTheme="minorHAnsi" w:cstheme="minorHAnsi"/>
            <w:iCs/>
            <w:sz w:val="24"/>
            <w:lang w:eastAsia="sk-SK"/>
          </w:rPr>
          <w:t>Solicitantul va declara la momentul depunerii cererii de finanțare faptul că proiectul nu generează profit în niciun an al perioadei de viață a investiției (în declaraţia unica) și va completa macheta financiară pentru proiectele cu activităţi care vor genera venituri.</w:t>
        </w:r>
      </w:ins>
    </w:p>
    <w:p w14:paraId="64644285" w14:textId="6B6F4FC3" w:rsidR="00FC4829" w:rsidRDefault="00FC4829">
      <w:pPr>
        <w:pStyle w:val="bullet"/>
        <w:numPr>
          <w:ilvl w:val="0"/>
          <w:numId w:val="0"/>
        </w:numPr>
        <w:spacing w:before="0" w:after="0"/>
        <w:ind w:left="630"/>
        <w:rPr>
          <w:ins w:id="332" w:author="Adriana" w:date="2023-05-18T15:23:00Z"/>
          <w:rFonts w:asciiTheme="minorHAnsi" w:hAnsiTheme="minorHAnsi" w:cstheme="minorHAnsi"/>
          <w:iCs/>
          <w:sz w:val="24"/>
          <w:lang w:eastAsia="sk-SK"/>
        </w:rPr>
      </w:pPr>
      <w:ins w:id="333" w:author="Adriana" w:date="2023-05-18T15:23:00Z">
        <w:r w:rsidRPr="00072611">
          <w:rPr>
            <w:rFonts w:asciiTheme="minorHAnsi" w:hAnsiTheme="minorHAnsi" w:cstheme="minorHAnsi"/>
          </w:rPr>
          <w:fldChar w:fldCharType="begin">
            <w:ffData>
              <w:name w:val=""/>
              <w:enabled/>
              <w:calcOnExit w:val="0"/>
              <w:checkBox>
                <w:sizeAuto/>
                <w:default w:val="0"/>
              </w:checkBox>
            </w:ffData>
          </w:fldChar>
        </w:r>
        <w:r w:rsidRPr="00072611">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72611">
          <w:rPr>
            <w:rFonts w:asciiTheme="minorHAnsi" w:hAnsiTheme="minorHAnsi" w:cstheme="minorHAnsi"/>
          </w:rPr>
          <w:fldChar w:fldCharType="end"/>
        </w:r>
        <w:r w:rsidRPr="00072611">
          <w:rPr>
            <w:rFonts w:asciiTheme="minorHAnsi" w:hAnsiTheme="minorHAnsi" w:cstheme="minorHAnsi"/>
            <w:iCs/>
            <w:sz w:val="24"/>
            <w:lang w:eastAsia="sk-SK"/>
          </w:rPr>
          <w:t xml:space="preserve"> Cerința</w:t>
        </w:r>
      </w:ins>
      <w:ins w:id="334" w:author="Adriana" w:date="2023-05-18T15:24:00Z">
        <w:r>
          <w:rPr>
            <w:rFonts w:asciiTheme="minorHAnsi" w:hAnsiTheme="minorHAnsi" w:cstheme="minorHAnsi"/>
            <w:iCs/>
            <w:sz w:val="24"/>
            <w:lang w:eastAsia="sk-SK"/>
          </w:rPr>
          <w:t xml:space="preserve"> 1</w:t>
        </w:r>
      </w:ins>
      <w:ins w:id="335" w:author="Madalina" w:date="2023-05-19T11:58:00Z">
        <w:r w:rsidR="002D3ECB">
          <w:rPr>
            <w:rFonts w:asciiTheme="minorHAnsi" w:hAnsiTheme="minorHAnsi" w:cstheme="minorHAnsi"/>
            <w:iCs/>
            <w:sz w:val="24"/>
            <w:lang w:eastAsia="sk-SK"/>
          </w:rPr>
          <w:t>4</w:t>
        </w:r>
      </w:ins>
      <w:ins w:id="336" w:author="Adriana" w:date="2023-05-19T10:35:00Z">
        <w:del w:id="337" w:author="Madalina" w:date="2023-05-19T11:58:00Z">
          <w:r w:rsidR="000C392F" w:rsidDel="002D3ECB">
            <w:rPr>
              <w:rFonts w:asciiTheme="minorHAnsi" w:hAnsiTheme="minorHAnsi" w:cstheme="minorHAnsi"/>
              <w:iCs/>
              <w:sz w:val="24"/>
              <w:lang w:eastAsia="sk-SK"/>
            </w:rPr>
            <w:delText>3</w:delText>
          </w:r>
        </w:del>
      </w:ins>
      <w:ins w:id="338" w:author="Adriana" w:date="2023-05-18T15:24:00Z">
        <w:r>
          <w:rPr>
            <w:rFonts w:asciiTheme="minorHAnsi" w:hAnsiTheme="minorHAnsi" w:cstheme="minorHAnsi"/>
            <w:iCs/>
            <w:sz w:val="24"/>
            <w:lang w:eastAsia="sk-SK"/>
          </w:rPr>
          <w:t xml:space="preserve">. </w:t>
        </w:r>
        <w:r w:rsidRPr="00FC4829">
          <w:rPr>
            <w:rFonts w:asciiTheme="minorHAnsi" w:hAnsiTheme="minorHAnsi" w:cstheme="minorHAnsi"/>
            <w:iCs/>
            <w:sz w:val="24"/>
            <w:lang w:eastAsia="sk-SK"/>
          </w:rPr>
          <w:t>Proiectul include măsurile de comunicare și vizibilitate, conform cerințelor din Regulamentul (UE) nr. 2021/1060, cu excepțiile stabilite prin HG nr. 873/2022 pentru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ins>
    </w:p>
    <w:p w14:paraId="437C2604" w14:textId="77777777" w:rsidR="00A63184" w:rsidRPr="00A63184" w:rsidRDefault="00A63184">
      <w:pPr>
        <w:pStyle w:val="bullet"/>
        <w:numPr>
          <w:ilvl w:val="0"/>
          <w:numId w:val="0"/>
        </w:numPr>
        <w:spacing w:before="0" w:after="0"/>
        <w:ind w:left="630"/>
        <w:rPr>
          <w:rFonts w:asciiTheme="minorHAnsi" w:hAnsiTheme="minorHAnsi" w:cstheme="minorHAnsi"/>
          <w:iCs/>
          <w:sz w:val="24"/>
          <w:lang w:eastAsia="sk-SK"/>
          <w:rPrChange w:id="339" w:author="Adriana" w:date="2023-05-18T15:18:00Z">
            <w:rPr>
              <w:i/>
              <w:iCs/>
              <w:sz w:val="24"/>
              <w:lang w:eastAsia="sk-SK"/>
            </w:rPr>
          </w:rPrChange>
        </w:rPr>
      </w:pPr>
    </w:p>
    <w:p w14:paraId="10BDF2B3" w14:textId="77777777" w:rsidR="00694857" w:rsidRPr="00D94A67" w:rsidRDefault="00694857">
      <w:pPr>
        <w:pStyle w:val="bullet"/>
        <w:numPr>
          <w:ilvl w:val="0"/>
          <w:numId w:val="0"/>
        </w:numPr>
        <w:spacing w:before="0" w:after="0"/>
        <w:ind w:left="644"/>
        <w:rPr>
          <w:rFonts w:asciiTheme="minorHAnsi" w:hAnsiTheme="minorHAnsi" w:cstheme="minorHAnsi"/>
          <w:sz w:val="24"/>
          <w:rPrChange w:id="340" w:author="Adriana" w:date="2023-05-18T15:14:00Z">
            <w:rPr>
              <w:sz w:val="24"/>
            </w:rPr>
          </w:rPrChange>
        </w:rPr>
      </w:pPr>
    </w:p>
    <w:p w14:paraId="3C8BA6CC" w14:textId="77777777" w:rsidR="00AA1901" w:rsidRPr="00072611" w:rsidRDefault="00AA1901" w:rsidP="00AA1901">
      <w:pPr>
        <w:pStyle w:val="ListParagraph"/>
        <w:numPr>
          <w:ilvl w:val="0"/>
          <w:numId w:val="3"/>
        </w:numPr>
        <w:spacing w:after="0" w:line="240" w:lineRule="auto"/>
        <w:jc w:val="both"/>
        <w:rPr>
          <w:ins w:id="341" w:author="Adriana" w:date="2023-05-18T15:24:00Z"/>
          <w:rFonts w:cstheme="minorHAnsi"/>
          <w:b/>
          <w:bCs/>
          <w:iCs/>
          <w:sz w:val="24"/>
          <w:szCs w:val="24"/>
        </w:rPr>
      </w:pPr>
      <w:ins w:id="342" w:author="Adriana" w:date="2023-05-18T15:24:00Z">
        <w:r w:rsidRPr="00072611">
          <w:rPr>
            <w:rFonts w:cstheme="minorHAnsi"/>
            <w:b/>
            <w:bCs/>
            <w:iCs/>
            <w:sz w:val="24"/>
            <w:szCs w:val="24"/>
          </w:rPr>
          <w:t>Organizația</w:t>
        </w:r>
        <w:r w:rsidRPr="00072611">
          <w:rPr>
            <w:rFonts w:cstheme="minorHAnsi"/>
            <w:b/>
            <w:bCs/>
            <w:iCs/>
            <w:color w:val="C00000"/>
            <w:sz w:val="24"/>
            <w:szCs w:val="24"/>
          </w:rPr>
          <w:t xml:space="preserve"> </w:t>
        </w:r>
        <w:r w:rsidRPr="00072611">
          <w:rPr>
            <w:rFonts w:cstheme="minorHAnsi"/>
            <w:b/>
            <w:bCs/>
            <w:iCs/>
            <w:sz w:val="24"/>
            <w:szCs w:val="24"/>
          </w:rPr>
          <w:t>............nu se află în niciuna din situațiile de excludere prevăzute de legislația aplicabilă, respectiv Ghidul Solicitantului:</w:t>
        </w:r>
      </w:ins>
    </w:p>
    <w:bookmarkStart w:id="343" w:name="_Hlk134623041"/>
    <w:p w14:paraId="548AAE09" w14:textId="77777777" w:rsidR="00AA1901" w:rsidRPr="00993F19" w:rsidRDefault="00AA1901" w:rsidP="00AA1901">
      <w:pPr>
        <w:pStyle w:val="BodyText"/>
        <w:suppressAutoHyphens w:val="0"/>
        <w:spacing w:before="0" w:after="120"/>
        <w:ind w:left="786"/>
        <w:jc w:val="both"/>
        <w:rPr>
          <w:ins w:id="344" w:author="Adriana" w:date="2023-05-18T15:24:00Z"/>
          <w:rFonts w:ascii="Trebuchet MS" w:hAnsi="Trebuchet MS"/>
          <w:sz w:val="24"/>
        </w:rPr>
      </w:pPr>
      <w:ins w:id="345" w:author="Adriana" w:date="2023-05-18T15:24:00Z">
        <w:r w:rsidRPr="00072611">
          <w:rPr>
            <w:rFonts w:ascii="Trebuchet MS" w:hAnsi="Trebuchet MS"/>
            <w:sz w:val="24"/>
          </w:rPr>
          <w:fldChar w:fldCharType="begin">
            <w:ffData>
              <w:name w:val=""/>
              <w:enabled/>
              <w:calcOnExit w:val="0"/>
              <w:checkBox>
                <w:sizeAuto/>
                <w:default w:val="0"/>
              </w:checkBox>
            </w:ffData>
          </w:fldChar>
        </w:r>
        <w:r w:rsidRPr="00993F19">
          <w:rPr>
            <w:rFonts w:ascii="Trebuchet MS" w:hAnsi="Trebuchet MS"/>
            <w:sz w:val="24"/>
          </w:rPr>
          <w:instrText xml:space="preserve"> FORMCHECKBOX </w:instrText>
        </w:r>
        <w:r w:rsidR="00000000">
          <w:rPr>
            <w:rFonts w:ascii="Trebuchet MS" w:hAnsi="Trebuchet MS"/>
            <w:sz w:val="24"/>
          </w:rPr>
        </w:r>
        <w:r w:rsidR="00000000">
          <w:rPr>
            <w:rFonts w:ascii="Trebuchet MS" w:hAnsi="Trebuchet MS"/>
            <w:sz w:val="24"/>
          </w:rPr>
          <w:fldChar w:fldCharType="separate"/>
        </w:r>
        <w:r w:rsidRPr="00072611">
          <w:rPr>
            <w:rFonts w:ascii="Trebuchet MS" w:hAnsi="Trebuchet MS"/>
            <w:sz w:val="24"/>
          </w:rPr>
          <w:fldChar w:fldCharType="end"/>
        </w:r>
        <w:bookmarkEnd w:id="343"/>
        <w:r w:rsidRPr="00993F19">
          <w:rPr>
            <w:rFonts w:ascii="Trebuchet MS" w:hAnsi="Trebuchet MS"/>
            <w:sz w:val="24"/>
            <w:lang w:eastAsia="sk-SK"/>
          </w:rPr>
          <w:t xml:space="preserve"> </w:t>
        </w:r>
        <w:r w:rsidRPr="00993F19">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ins>
    </w:p>
    <w:p w14:paraId="67436583" w14:textId="77777777" w:rsidR="00AA1901" w:rsidRPr="00993F19" w:rsidRDefault="00AA1901" w:rsidP="00AA1901">
      <w:pPr>
        <w:pStyle w:val="BodyText"/>
        <w:suppressAutoHyphens w:val="0"/>
        <w:spacing w:before="0" w:after="120"/>
        <w:ind w:left="786"/>
        <w:jc w:val="both"/>
        <w:rPr>
          <w:ins w:id="346" w:author="Adriana" w:date="2023-05-18T15:24:00Z"/>
          <w:rFonts w:asciiTheme="minorHAnsi" w:hAnsiTheme="minorHAnsi" w:cstheme="minorHAnsi"/>
          <w:sz w:val="24"/>
          <w:lang w:val="en-US"/>
        </w:rPr>
      </w:pPr>
      <w:ins w:id="347" w:author="Adriana" w:date="2023-05-18T15:24:00Z">
        <w:r w:rsidRPr="00072611">
          <w:rPr>
            <w:rFonts w:ascii="Trebuchet MS" w:hAnsi="Trebuchet MS"/>
            <w:sz w:val="24"/>
          </w:rPr>
          <w:fldChar w:fldCharType="begin">
            <w:ffData>
              <w:name w:val=""/>
              <w:enabled/>
              <w:calcOnExit w:val="0"/>
              <w:checkBox>
                <w:sizeAuto/>
                <w:default w:val="0"/>
              </w:checkBox>
            </w:ffData>
          </w:fldChar>
        </w:r>
        <w:r w:rsidRPr="00993F19">
          <w:rPr>
            <w:rFonts w:ascii="Trebuchet MS" w:hAnsi="Trebuchet MS"/>
            <w:sz w:val="24"/>
          </w:rPr>
          <w:instrText xml:space="preserve"> FORMCHECKBOX </w:instrText>
        </w:r>
        <w:r w:rsidR="00000000">
          <w:rPr>
            <w:rFonts w:ascii="Trebuchet MS" w:hAnsi="Trebuchet MS"/>
            <w:sz w:val="24"/>
          </w:rPr>
        </w:r>
        <w:r w:rsidR="00000000">
          <w:rPr>
            <w:rFonts w:ascii="Trebuchet MS" w:hAnsi="Trebuchet MS"/>
            <w:sz w:val="24"/>
          </w:rPr>
          <w:fldChar w:fldCharType="separate"/>
        </w:r>
        <w:r w:rsidRPr="00072611">
          <w:rPr>
            <w:rFonts w:ascii="Trebuchet MS" w:hAnsi="Trebuchet MS"/>
            <w:sz w:val="24"/>
          </w:rPr>
          <w:fldChar w:fldCharType="end"/>
        </w:r>
        <w:r w:rsidRPr="00993F19">
          <w:rPr>
            <w:rFonts w:ascii="Trebuchet MS" w:hAnsi="Trebuchet MS"/>
            <w:sz w:val="24"/>
          </w:rPr>
          <w:t xml:space="preserve"> </w:t>
        </w:r>
        <w:r w:rsidRPr="00993F19">
          <w:rPr>
            <w:rFonts w:asciiTheme="minorHAnsi" w:hAnsiTheme="minorHAnsi" w:cstheme="minorHAnsi"/>
            <w:sz w:val="24"/>
          </w:rPr>
          <w:t xml:space="preserve">să facă obiectul unei proceduri legale pentru declararea sa într-una din situațiile de la punctul a </w:t>
        </w:r>
        <w:r w:rsidRPr="00993F19">
          <w:rPr>
            <w:rFonts w:asciiTheme="minorHAnsi" w:hAnsiTheme="minorHAnsi" w:cstheme="minorHAnsi"/>
            <w:sz w:val="24"/>
            <w:lang w:val="en-US"/>
          </w:rPr>
          <w:t>;</w:t>
        </w:r>
      </w:ins>
    </w:p>
    <w:p w14:paraId="2A21A067" w14:textId="5E770491" w:rsidR="00ED03BA" w:rsidDel="00AA1901" w:rsidRDefault="00AA1901">
      <w:pPr>
        <w:pStyle w:val="bullet"/>
        <w:numPr>
          <w:ilvl w:val="0"/>
          <w:numId w:val="0"/>
        </w:numPr>
        <w:spacing w:before="0" w:after="0"/>
        <w:ind w:left="709"/>
        <w:rPr>
          <w:del w:id="348" w:author="Adriana" w:date="2023-05-18T15:24:00Z"/>
          <w:sz w:val="24"/>
        </w:rPr>
        <w:pPrChange w:id="349" w:author="Adriana" w:date="2023-05-18T15:25:00Z">
          <w:pPr>
            <w:pStyle w:val="bullet"/>
            <w:numPr>
              <w:numId w:val="0"/>
            </w:numPr>
            <w:tabs>
              <w:tab w:val="clear" w:pos="720"/>
            </w:tabs>
            <w:spacing w:before="0" w:after="0"/>
            <w:ind w:left="360" w:firstLine="0"/>
          </w:pPr>
        </w:pPrChange>
      </w:pPr>
      <w:ins w:id="350" w:author="Adriana" w:date="2023-05-18T15:24:00Z">
        <w:r w:rsidRPr="00072611">
          <w:rPr>
            <w:sz w:val="24"/>
          </w:rPr>
          <w:fldChar w:fldCharType="begin">
            <w:ffData>
              <w:name w:val=""/>
              <w:enabled/>
              <w:calcOnExit w:val="0"/>
              <w:checkBox>
                <w:sizeAuto/>
                <w:default w:val="0"/>
              </w:checkBox>
            </w:ffData>
          </w:fldChar>
        </w:r>
        <w:r w:rsidRPr="00993F19">
          <w:rPr>
            <w:sz w:val="24"/>
          </w:rPr>
          <w:instrText xml:space="preserve"> FORMCHECKBOX </w:instrText>
        </w:r>
        <w:r w:rsidR="00000000">
          <w:rPr>
            <w:sz w:val="24"/>
          </w:rPr>
        </w:r>
        <w:r w:rsidR="00000000">
          <w:rPr>
            <w:sz w:val="24"/>
          </w:rPr>
          <w:fldChar w:fldCharType="separate"/>
        </w:r>
        <w:r w:rsidRPr="00072611">
          <w:rPr>
            <w:sz w:val="24"/>
          </w:rPr>
          <w:fldChar w:fldCharType="end"/>
        </w:r>
        <w:r w:rsidRPr="00993F19">
          <w:rPr>
            <w:sz w:val="24"/>
          </w:rPr>
          <w:t xml:space="preserve"> </w:t>
        </w:r>
        <w:r w:rsidRPr="00993F19">
          <w:rPr>
            <w:rFonts w:asciiTheme="minorHAnsi" w:hAnsiTheme="minorHAnsi" w:cstheme="minorHAnsi"/>
            <w:sz w:val="24"/>
          </w:rPr>
          <w:t>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Pr="00993F19">
          <w:rPr>
            <w:sz w:val="24"/>
          </w:rPr>
          <w:t>.</w:t>
        </w:r>
      </w:ins>
      <w:del w:id="351" w:author="Adriana" w:date="2023-05-18T15:24:00Z">
        <w:r w:rsidR="00ED03BA" w:rsidRPr="00D94A67" w:rsidDel="00AA1901">
          <w:rPr>
            <w:rFonts w:asciiTheme="minorHAnsi" w:hAnsiTheme="minorHAnsi" w:cstheme="minorHAnsi"/>
            <w:b/>
            <w:bCs/>
            <w:iCs/>
            <w:sz w:val="24"/>
            <w:rPrChange w:id="352" w:author="Adriana" w:date="2023-05-18T15:14:00Z">
              <w:rPr>
                <w:rFonts w:cs="Times New Roman"/>
                <w:b/>
                <w:bCs/>
                <w:iCs/>
                <w:sz w:val="24"/>
              </w:rPr>
            </w:rPrChange>
          </w:rPr>
          <w:delText>Organizația</w:delText>
        </w:r>
        <w:r w:rsidR="009976D9" w:rsidRPr="00D94A67" w:rsidDel="00AA1901">
          <w:rPr>
            <w:rFonts w:asciiTheme="minorHAnsi" w:hAnsiTheme="minorHAnsi" w:cstheme="minorHAnsi"/>
            <w:b/>
            <w:bCs/>
            <w:iCs/>
            <w:color w:val="00B050"/>
            <w:sz w:val="24"/>
            <w:rPrChange w:id="353" w:author="Adriana" w:date="2023-05-18T15:14:00Z">
              <w:rPr>
                <w:rFonts w:cs="Times New Roman"/>
                <w:b/>
                <w:bCs/>
                <w:iCs/>
                <w:color w:val="00B050"/>
                <w:sz w:val="24"/>
              </w:rPr>
            </w:rPrChange>
          </w:rPr>
          <w:delText>/</w:delText>
        </w:r>
        <w:r w:rsidR="009976D9" w:rsidRPr="00D94A67" w:rsidDel="00AA1901">
          <w:rPr>
            <w:rFonts w:asciiTheme="minorHAnsi" w:hAnsiTheme="minorHAnsi" w:cstheme="minorHAnsi"/>
            <w:b/>
            <w:bCs/>
            <w:iCs/>
            <w:color w:val="C00000"/>
            <w:sz w:val="24"/>
            <w:rPrChange w:id="354" w:author="Adriana" w:date="2023-05-18T15:14:00Z">
              <w:rPr>
                <w:rFonts w:cs="Times New Roman"/>
                <w:b/>
                <w:bCs/>
                <w:iCs/>
                <w:color w:val="C00000"/>
                <w:sz w:val="24"/>
              </w:rPr>
            </w:rPrChange>
          </w:rPr>
          <w:delText>reprezent</w:delText>
        </w:r>
        <w:r w:rsidR="00637403" w:rsidRPr="00D94A67" w:rsidDel="00AA1901">
          <w:rPr>
            <w:rFonts w:asciiTheme="minorHAnsi" w:hAnsiTheme="minorHAnsi" w:cstheme="minorHAnsi"/>
            <w:b/>
            <w:bCs/>
            <w:iCs/>
            <w:color w:val="C00000"/>
            <w:sz w:val="24"/>
            <w:rPrChange w:id="355" w:author="Adriana" w:date="2023-05-18T15:14:00Z">
              <w:rPr>
                <w:rFonts w:cs="Times New Roman"/>
                <w:b/>
                <w:bCs/>
                <w:iCs/>
                <w:color w:val="C00000"/>
                <w:sz w:val="24"/>
              </w:rPr>
            </w:rPrChange>
          </w:rPr>
          <w:delText>ant</w:delText>
        </w:r>
        <w:r w:rsidR="009976D9" w:rsidRPr="00D94A67" w:rsidDel="00AA1901">
          <w:rPr>
            <w:rFonts w:asciiTheme="minorHAnsi" w:hAnsiTheme="minorHAnsi" w:cstheme="minorHAnsi"/>
            <w:b/>
            <w:bCs/>
            <w:iCs/>
            <w:color w:val="C00000"/>
            <w:sz w:val="24"/>
            <w:rPrChange w:id="356" w:author="Adriana" w:date="2023-05-18T15:14:00Z">
              <w:rPr>
                <w:rFonts w:cs="Times New Roman"/>
                <w:b/>
                <w:bCs/>
                <w:iCs/>
                <w:color w:val="C00000"/>
                <w:sz w:val="24"/>
              </w:rPr>
            </w:rPrChange>
          </w:rPr>
          <w:delText xml:space="preserve">ulul </w:delText>
        </w:r>
        <w:r w:rsidR="00ED03BA" w:rsidRPr="00D94A67" w:rsidDel="00AA1901">
          <w:rPr>
            <w:rFonts w:asciiTheme="minorHAnsi" w:hAnsiTheme="minorHAnsi" w:cstheme="minorHAnsi"/>
            <w:b/>
            <w:bCs/>
            <w:iCs/>
            <w:color w:val="C00000"/>
            <w:sz w:val="24"/>
            <w:rPrChange w:id="357" w:author="Adriana" w:date="2023-05-18T15:14:00Z">
              <w:rPr>
                <w:rFonts w:cs="Times New Roman"/>
                <w:b/>
                <w:bCs/>
                <w:iCs/>
                <w:color w:val="C00000"/>
                <w:sz w:val="24"/>
              </w:rPr>
            </w:rPrChange>
          </w:rPr>
          <w:delText xml:space="preserve"> </w:delText>
        </w:r>
        <w:r w:rsidR="00ED03BA" w:rsidRPr="00D94A67" w:rsidDel="00AA1901">
          <w:rPr>
            <w:rFonts w:asciiTheme="minorHAnsi" w:hAnsiTheme="minorHAnsi" w:cstheme="minorHAnsi"/>
            <w:b/>
            <w:bCs/>
            <w:iCs/>
            <w:sz w:val="24"/>
            <w:rPrChange w:id="358" w:author="Adriana" w:date="2023-05-18T15:14:00Z">
              <w:rPr>
                <w:rFonts w:cs="Times New Roman"/>
                <w:b/>
                <w:bCs/>
                <w:iCs/>
                <w:sz w:val="24"/>
              </w:rPr>
            </w:rPrChange>
          </w:rPr>
          <w:delText>nu se află în niciuna din situațiile de excludere prevăzute de legislația aplicabilă</w:delText>
        </w:r>
        <w:r w:rsidR="00050F15" w:rsidRPr="00D94A67" w:rsidDel="00AA1901">
          <w:rPr>
            <w:rFonts w:asciiTheme="minorHAnsi" w:hAnsiTheme="minorHAnsi" w:cstheme="minorHAnsi"/>
            <w:b/>
            <w:bCs/>
            <w:iCs/>
            <w:sz w:val="24"/>
            <w:rPrChange w:id="359" w:author="Adriana" w:date="2023-05-18T15:14:00Z">
              <w:rPr>
                <w:rFonts w:cs="Times New Roman"/>
                <w:b/>
                <w:bCs/>
                <w:iCs/>
                <w:sz w:val="24"/>
              </w:rPr>
            </w:rPrChange>
          </w:rPr>
          <w:delText>, respectiv Ghidul Solicitantului</w:delText>
        </w:r>
        <w:r w:rsidR="00ED03BA" w:rsidRPr="00D94A67" w:rsidDel="00AA1901">
          <w:rPr>
            <w:rFonts w:asciiTheme="minorHAnsi" w:hAnsiTheme="minorHAnsi" w:cstheme="minorHAnsi"/>
            <w:b/>
            <w:bCs/>
            <w:iCs/>
            <w:sz w:val="24"/>
            <w:rPrChange w:id="360" w:author="Adriana" w:date="2023-05-18T15:14:00Z">
              <w:rPr>
                <w:rFonts w:cs="Times New Roman"/>
                <w:b/>
                <w:bCs/>
                <w:iCs/>
                <w:sz w:val="24"/>
              </w:rPr>
            </w:rPrChange>
          </w:rPr>
          <w:delText>:</w:delText>
        </w:r>
      </w:del>
    </w:p>
    <w:p w14:paraId="16F70479" w14:textId="08862264" w:rsidR="00AA1901" w:rsidRDefault="00AA1901">
      <w:pPr>
        <w:spacing w:after="0" w:line="240" w:lineRule="auto"/>
        <w:ind w:left="709"/>
        <w:jc w:val="both"/>
        <w:rPr>
          <w:ins w:id="361" w:author="Adriana" w:date="2023-05-18T15:25:00Z"/>
          <w:rFonts w:cstheme="minorHAnsi"/>
          <w:b/>
          <w:bCs/>
          <w:iCs/>
          <w:sz w:val="24"/>
          <w:szCs w:val="24"/>
        </w:rPr>
        <w:pPrChange w:id="362" w:author="Adriana" w:date="2023-05-18T15:25:00Z">
          <w:pPr>
            <w:spacing w:after="0" w:line="240" w:lineRule="auto"/>
            <w:jc w:val="both"/>
          </w:pPr>
        </w:pPrChange>
      </w:pPr>
    </w:p>
    <w:p w14:paraId="1CE2065C" w14:textId="61B07AD7" w:rsidR="00AA1901" w:rsidRDefault="00AA1901" w:rsidP="00AA1901">
      <w:pPr>
        <w:spacing w:after="0" w:line="240" w:lineRule="auto"/>
        <w:jc w:val="both"/>
        <w:rPr>
          <w:ins w:id="363" w:author="Adriana" w:date="2023-05-18T15:25:00Z"/>
          <w:rFonts w:cstheme="minorHAnsi"/>
          <w:b/>
          <w:bCs/>
          <w:iCs/>
          <w:sz w:val="24"/>
          <w:szCs w:val="24"/>
        </w:rPr>
      </w:pPr>
    </w:p>
    <w:p w14:paraId="5B02E86E" w14:textId="77777777" w:rsidR="00AA1901" w:rsidRPr="00AA1901" w:rsidRDefault="00AA1901" w:rsidP="00AA1901">
      <w:pPr>
        <w:spacing w:after="0" w:line="240" w:lineRule="auto"/>
        <w:ind w:left="360"/>
        <w:jc w:val="both"/>
        <w:rPr>
          <w:ins w:id="364" w:author="Adriana" w:date="2023-05-18T15:25:00Z"/>
          <w:rFonts w:ascii="Calibri" w:eastAsia="Times New Roman" w:hAnsi="Calibri" w:cs="Calibri"/>
          <w:b/>
          <w:bCs/>
          <w:sz w:val="24"/>
          <w:szCs w:val="24"/>
          <w:lang w:eastAsia="sk-SK"/>
        </w:rPr>
      </w:pPr>
      <w:ins w:id="365" w:author="Adriana" w:date="2023-05-18T15:25:00Z">
        <w:r w:rsidRPr="00AA1901">
          <w:rPr>
            <w:rFonts w:eastAsia="Times New Roman" w:cstheme="minorHAnsi"/>
            <w:b/>
            <w:iCs/>
            <w:sz w:val="24"/>
            <w:szCs w:val="24"/>
            <w:lang w:eastAsia="sk-SK"/>
          </w:rPr>
          <w:t>Reprezentantulul legal ....</w:t>
        </w:r>
        <w:r w:rsidRPr="00AA1901">
          <w:rPr>
            <w:rFonts w:ascii="Calibri" w:eastAsia="Times New Roman" w:hAnsi="Calibri" w:cs="Calibri"/>
            <w:b/>
            <w:bCs/>
            <w:sz w:val="24"/>
            <w:szCs w:val="24"/>
            <w:lang w:eastAsia="sk-SK"/>
          </w:rPr>
          <w:t xml:space="preserve"> nu se află în niciuna din situațiile de excludere prevăzute de legislația aplicabilă, respectiv  Ghidul Solicitantului:</w:t>
        </w:r>
      </w:ins>
    </w:p>
    <w:p w14:paraId="199BA5AC" w14:textId="77777777" w:rsidR="00AA1901" w:rsidRPr="00AA1901" w:rsidRDefault="00AA1901" w:rsidP="00AA1901">
      <w:pPr>
        <w:tabs>
          <w:tab w:val="num" w:pos="720"/>
        </w:tabs>
        <w:spacing w:before="120" w:after="0" w:line="240" w:lineRule="auto"/>
        <w:ind w:left="357" w:firstLine="210"/>
        <w:jc w:val="both"/>
        <w:rPr>
          <w:ins w:id="366" w:author="Adriana" w:date="2023-05-18T15:25:00Z"/>
          <w:rFonts w:ascii="Calibri" w:eastAsia="Times New Roman" w:hAnsi="Calibri" w:cs="Calibri"/>
          <w:sz w:val="24"/>
          <w:szCs w:val="24"/>
          <w:lang w:eastAsia="sk-SK"/>
        </w:rPr>
      </w:pPr>
      <w:ins w:id="367" w:author="Adriana" w:date="2023-05-18T15:25:00Z">
        <w:r w:rsidRPr="00AA1901">
          <w:rPr>
            <w:rFonts w:ascii="Calibri" w:eastAsia="Times New Roman" w:hAnsi="Calibri" w:cs="Calibri"/>
            <w:sz w:val="24"/>
            <w:szCs w:val="24"/>
          </w:rPr>
          <w:fldChar w:fldCharType="begin">
            <w:ffData>
              <w:name w:val=""/>
              <w:enabled/>
              <w:calcOnExit w:val="0"/>
              <w:checkBox>
                <w:sizeAuto/>
                <w:default w:val="0"/>
              </w:checkBox>
            </w:ffData>
          </w:fldChar>
        </w:r>
        <w:r w:rsidRPr="00AA1901">
          <w:rPr>
            <w:rFonts w:ascii="Calibri" w:eastAsia="Times New Roman" w:hAnsi="Calibri" w:cs="Calibri"/>
            <w:sz w:val="24"/>
            <w:szCs w:val="24"/>
          </w:rPr>
          <w:instrText xml:space="preserve"> FORMCHECKBOX </w:instrText>
        </w:r>
        <w:r w:rsidR="00000000">
          <w:rPr>
            <w:rFonts w:ascii="Calibri" w:eastAsia="Times New Roman" w:hAnsi="Calibri" w:cs="Calibri"/>
            <w:sz w:val="24"/>
            <w:szCs w:val="24"/>
          </w:rPr>
        </w:r>
        <w:r w:rsidR="00000000">
          <w:rPr>
            <w:rFonts w:ascii="Calibri" w:eastAsia="Times New Roman" w:hAnsi="Calibri" w:cs="Calibri"/>
            <w:sz w:val="24"/>
            <w:szCs w:val="24"/>
          </w:rPr>
          <w:fldChar w:fldCharType="separate"/>
        </w:r>
        <w:r w:rsidRPr="00AA1901">
          <w:rPr>
            <w:rFonts w:ascii="Calibri" w:eastAsia="Times New Roman" w:hAnsi="Calibri" w:cs="Calibri"/>
            <w:sz w:val="24"/>
            <w:szCs w:val="24"/>
          </w:rPr>
          <w:fldChar w:fldCharType="end"/>
        </w:r>
        <w:r w:rsidRPr="00AA1901">
          <w:rPr>
            <w:rFonts w:ascii="Calibri" w:eastAsia="Times New Roman" w:hAnsi="Calibri" w:cs="Calibri"/>
            <w:iCs/>
            <w:sz w:val="24"/>
            <w:szCs w:val="24"/>
            <w:lang w:eastAsia="sk-SK"/>
          </w:rPr>
          <w:t xml:space="preserve"> </w:t>
        </w:r>
        <w:r w:rsidRPr="00AA1901">
          <w:rPr>
            <w:rFonts w:ascii="Calibri" w:eastAsia="Times New Roman" w:hAnsi="Calibri" w:cs="Calibri"/>
            <w:sz w:val="24"/>
            <w:szCs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ins>
    </w:p>
    <w:p w14:paraId="032F6592" w14:textId="77777777" w:rsidR="00AA1901" w:rsidRPr="00AA1901" w:rsidRDefault="00AA1901" w:rsidP="00AA1901">
      <w:pPr>
        <w:tabs>
          <w:tab w:val="num" w:pos="720"/>
        </w:tabs>
        <w:spacing w:before="120" w:after="0" w:line="240" w:lineRule="auto"/>
        <w:ind w:left="357" w:firstLine="69"/>
        <w:jc w:val="both"/>
        <w:rPr>
          <w:ins w:id="368" w:author="Adriana" w:date="2023-05-18T15:25:00Z"/>
          <w:rFonts w:ascii="Calibri" w:eastAsia="Times New Roman" w:hAnsi="Calibri" w:cs="Calibri"/>
          <w:sz w:val="24"/>
          <w:szCs w:val="24"/>
          <w:lang w:eastAsia="sk-SK"/>
        </w:rPr>
      </w:pPr>
      <w:ins w:id="369" w:author="Adriana" w:date="2023-05-18T15:25:00Z">
        <w:r w:rsidRPr="00AA1901">
          <w:rPr>
            <w:rFonts w:ascii="Calibri" w:eastAsia="Times New Roman" w:hAnsi="Calibri" w:cs="Calibri"/>
            <w:sz w:val="24"/>
            <w:szCs w:val="24"/>
          </w:rPr>
          <w:fldChar w:fldCharType="begin">
            <w:ffData>
              <w:name w:val=""/>
              <w:enabled/>
              <w:calcOnExit w:val="0"/>
              <w:checkBox>
                <w:sizeAuto/>
                <w:default w:val="0"/>
              </w:checkBox>
            </w:ffData>
          </w:fldChar>
        </w:r>
        <w:r w:rsidRPr="00AA1901">
          <w:rPr>
            <w:rFonts w:ascii="Calibri" w:eastAsia="Times New Roman" w:hAnsi="Calibri" w:cs="Calibri"/>
            <w:sz w:val="24"/>
            <w:szCs w:val="24"/>
          </w:rPr>
          <w:instrText xml:space="preserve"> FORMCHECKBOX </w:instrText>
        </w:r>
        <w:r w:rsidR="00000000">
          <w:rPr>
            <w:rFonts w:ascii="Calibri" w:eastAsia="Times New Roman" w:hAnsi="Calibri" w:cs="Calibri"/>
            <w:sz w:val="24"/>
            <w:szCs w:val="24"/>
          </w:rPr>
        </w:r>
        <w:r w:rsidR="00000000">
          <w:rPr>
            <w:rFonts w:ascii="Calibri" w:eastAsia="Times New Roman" w:hAnsi="Calibri" w:cs="Calibri"/>
            <w:sz w:val="24"/>
            <w:szCs w:val="24"/>
          </w:rPr>
          <w:fldChar w:fldCharType="separate"/>
        </w:r>
        <w:r w:rsidRPr="00AA1901">
          <w:rPr>
            <w:rFonts w:ascii="Calibri" w:eastAsia="Times New Roman" w:hAnsi="Calibri" w:cs="Calibri"/>
            <w:sz w:val="24"/>
            <w:szCs w:val="24"/>
          </w:rPr>
          <w:fldChar w:fldCharType="end"/>
        </w:r>
        <w:r w:rsidRPr="00AA1901">
          <w:rPr>
            <w:rFonts w:ascii="Calibri" w:eastAsia="Times New Roman" w:hAnsi="Calibri" w:cs="Calibri"/>
            <w:sz w:val="24"/>
            <w:szCs w:val="24"/>
          </w:rPr>
          <w:t xml:space="preserve"> </w:t>
        </w:r>
        <w:r w:rsidRPr="00AA1901">
          <w:rPr>
            <w:rFonts w:ascii="Calibri" w:eastAsia="Times New Roman" w:hAnsi="Calibri" w:cs="Calibri"/>
            <w:sz w:val="24"/>
            <w:szCs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Programului Regional Sud Est;</w:t>
        </w:r>
      </w:ins>
    </w:p>
    <w:p w14:paraId="4C583A5A" w14:textId="77777777" w:rsidR="00AA1901" w:rsidRPr="00AA1901" w:rsidRDefault="00AA1901" w:rsidP="00AA1901">
      <w:pPr>
        <w:tabs>
          <w:tab w:val="num" w:pos="720"/>
        </w:tabs>
        <w:spacing w:before="120" w:after="0" w:line="240" w:lineRule="auto"/>
        <w:ind w:left="357" w:firstLine="69"/>
        <w:jc w:val="both"/>
        <w:rPr>
          <w:ins w:id="370" w:author="Adriana" w:date="2023-05-18T15:25:00Z"/>
          <w:rFonts w:ascii="Calibri" w:eastAsia="Times New Roman" w:hAnsi="Calibri" w:cs="Calibri"/>
          <w:sz w:val="24"/>
          <w:szCs w:val="24"/>
          <w:lang w:eastAsia="sk-SK"/>
        </w:rPr>
      </w:pPr>
      <w:ins w:id="371" w:author="Adriana" w:date="2023-05-18T15:25:00Z">
        <w:r w:rsidRPr="00AA1901">
          <w:rPr>
            <w:rFonts w:ascii="Calibri" w:eastAsia="Times New Roman" w:hAnsi="Calibri" w:cs="Calibri"/>
            <w:sz w:val="24"/>
            <w:szCs w:val="24"/>
          </w:rPr>
          <w:fldChar w:fldCharType="begin">
            <w:ffData>
              <w:name w:val=""/>
              <w:enabled/>
              <w:calcOnExit w:val="0"/>
              <w:checkBox>
                <w:sizeAuto/>
                <w:default w:val="0"/>
              </w:checkBox>
            </w:ffData>
          </w:fldChar>
        </w:r>
        <w:r w:rsidRPr="00AA1901">
          <w:rPr>
            <w:rFonts w:ascii="Calibri" w:eastAsia="Times New Roman" w:hAnsi="Calibri" w:cs="Calibri"/>
            <w:sz w:val="24"/>
            <w:szCs w:val="24"/>
          </w:rPr>
          <w:instrText xml:space="preserve"> FORMCHECKBOX </w:instrText>
        </w:r>
        <w:r w:rsidR="00000000">
          <w:rPr>
            <w:rFonts w:ascii="Calibri" w:eastAsia="Times New Roman" w:hAnsi="Calibri" w:cs="Calibri"/>
            <w:sz w:val="24"/>
            <w:szCs w:val="24"/>
          </w:rPr>
        </w:r>
        <w:r w:rsidR="00000000">
          <w:rPr>
            <w:rFonts w:ascii="Calibri" w:eastAsia="Times New Roman" w:hAnsi="Calibri" w:cs="Calibri"/>
            <w:sz w:val="24"/>
            <w:szCs w:val="24"/>
          </w:rPr>
          <w:fldChar w:fldCharType="separate"/>
        </w:r>
        <w:r w:rsidRPr="00AA1901">
          <w:rPr>
            <w:rFonts w:ascii="Calibri" w:eastAsia="Times New Roman" w:hAnsi="Calibri" w:cs="Calibri"/>
            <w:sz w:val="24"/>
            <w:szCs w:val="24"/>
          </w:rPr>
          <w:fldChar w:fldCharType="end"/>
        </w:r>
        <w:r w:rsidRPr="00AA1901">
          <w:rPr>
            <w:rFonts w:ascii="Calibri" w:eastAsia="Times New Roman" w:hAnsi="Calibri" w:cs="Calibri"/>
            <w:sz w:val="24"/>
            <w:szCs w:val="24"/>
          </w:rPr>
          <w:t xml:space="preserve"> </w:t>
        </w:r>
        <w:r w:rsidRPr="00AA1901">
          <w:rPr>
            <w:rFonts w:ascii="Calibri" w:eastAsia="Times New Roman" w:hAnsi="Calibri" w:cs="Calibri"/>
            <w:sz w:val="24"/>
            <w:szCs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Programului Regional Sud Est;</w:t>
        </w:r>
      </w:ins>
    </w:p>
    <w:p w14:paraId="6FC35DE5" w14:textId="77777777" w:rsidR="00AA1901" w:rsidRPr="00AA1901" w:rsidRDefault="00AA1901" w:rsidP="00AA1901">
      <w:pPr>
        <w:spacing w:after="0" w:line="240" w:lineRule="auto"/>
        <w:ind w:left="360"/>
        <w:jc w:val="both"/>
        <w:rPr>
          <w:ins w:id="372" w:author="Adriana" w:date="2023-05-18T15:25:00Z"/>
          <w:rFonts w:eastAsia="Times New Roman" w:cstheme="minorHAnsi"/>
          <w:b/>
          <w:iCs/>
          <w:sz w:val="24"/>
          <w:szCs w:val="24"/>
          <w:lang w:eastAsia="sk-SK"/>
        </w:rPr>
      </w:pPr>
      <w:ins w:id="373" w:author="Adriana" w:date="2023-05-18T15:25:00Z">
        <w:r w:rsidRPr="00AA1901">
          <w:rPr>
            <w:rFonts w:ascii="Calibri" w:hAnsi="Calibri" w:cs="Calibri"/>
            <w:sz w:val="24"/>
          </w:rPr>
          <w:lastRenderedPageBreak/>
          <w:fldChar w:fldCharType="begin">
            <w:ffData>
              <w:name w:val=""/>
              <w:enabled/>
              <w:calcOnExit w:val="0"/>
              <w:checkBox>
                <w:sizeAuto/>
                <w:default w:val="0"/>
              </w:checkBox>
            </w:ffData>
          </w:fldChar>
        </w:r>
        <w:r w:rsidRPr="00AA1901">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AA1901">
          <w:rPr>
            <w:rFonts w:ascii="Calibri" w:hAnsi="Calibri" w:cs="Calibri"/>
            <w:sz w:val="24"/>
          </w:rPr>
          <w:fldChar w:fldCharType="end"/>
        </w:r>
        <w:r w:rsidRPr="00AA1901">
          <w:rPr>
            <w:rFonts w:ascii="Calibri" w:hAnsi="Calibri" w:cs="Calibri"/>
            <w:sz w:val="24"/>
          </w:rPr>
          <w:t xml:space="preserve"> </w:t>
        </w:r>
        <w:r w:rsidRPr="00AA1901">
          <w:rPr>
            <w:rFonts w:ascii="Calibri" w:hAnsi="Calibri" w:cs="Calibri"/>
            <w:sz w:val="24"/>
            <w:lang w:eastAsia="sk-SK"/>
          </w:rPr>
          <w:t>să fi suferit condamnări definitive în cauze referitoare la obţinerea şi utilizarea fondurilor europene şi/sau a fondurilor publice naţionale aferente acestora</w:t>
        </w:r>
        <w:r w:rsidRPr="00AA1901">
          <w:rPr>
            <w:rFonts w:ascii="Calibri" w:hAnsi="Calibri" w:cs="Calibri"/>
            <w:i/>
            <w:iCs/>
            <w:sz w:val="24"/>
            <w:lang w:eastAsia="sk-SK"/>
          </w:rPr>
          <w:t>.</w:t>
        </w:r>
      </w:ins>
    </w:p>
    <w:p w14:paraId="4A657447" w14:textId="77777777" w:rsidR="00AA1901" w:rsidRPr="00AA1901" w:rsidRDefault="00AA1901">
      <w:pPr>
        <w:spacing w:after="0" w:line="240" w:lineRule="auto"/>
        <w:jc w:val="both"/>
        <w:rPr>
          <w:ins w:id="374" w:author="Adriana" w:date="2023-05-18T15:24:00Z"/>
          <w:rFonts w:cstheme="minorHAnsi"/>
          <w:b/>
          <w:bCs/>
          <w:iCs/>
          <w:sz w:val="24"/>
          <w:szCs w:val="24"/>
          <w:rPrChange w:id="375" w:author="Adriana" w:date="2023-05-18T15:25:00Z">
            <w:rPr>
              <w:ins w:id="376" w:author="Adriana" w:date="2023-05-18T15:24:00Z"/>
              <w:rFonts w:ascii="Trebuchet MS" w:hAnsi="Trebuchet MS" w:cs="Times New Roman"/>
              <w:b/>
              <w:bCs/>
              <w:iCs/>
              <w:sz w:val="24"/>
              <w:szCs w:val="24"/>
            </w:rPr>
          </w:rPrChange>
        </w:rPr>
        <w:pPrChange w:id="377" w:author="Adriana" w:date="2023-05-18T15:25:00Z">
          <w:pPr>
            <w:pStyle w:val="ListParagraph"/>
            <w:numPr>
              <w:numId w:val="3"/>
            </w:numPr>
            <w:tabs>
              <w:tab w:val="num" w:pos="66"/>
            </w:tabs>
            <w:spacing w:after="0" w:line="240" w:lineRule="auto"/>
            <w:ind w:left="786" w:hanging="360"/>
            <w:jc w:val="both"/>
          </w:pPr>
        </w:pPrChange>
      </w:pPr>
    </w:p>
    <w:p w14:paraId="3E3FDC63" w14:textId="759F725A" w:rsidR="00ED03BA" w:rsidRPr="00D94A67" w:rsidDel="00AA1901" w:rsidRDefault="00ED03BA" w:rsidP="00062D81">
      <w:pPr>
        <w:pStyle w:val="bullet"/>
        <w:numPr>
          <w:ilvl w:val="0"/>
          <w:numId w:val="0"/>
        </w:numPr>
        <w:spacing w:before="0" w:after="0"/>
        <w:ind w:left="360"/>
        <w:rPr>
          <w:del w:id="378" w:author="Adriana" w:date="2023-05-18T15:24:00Z"/>
          <w:rFonts w:asciiTheme="minorHAnsi" w:hAnsiTheme="minorHAnsi" w:cstheme="minorHAnsi"/>
          <w:i/>
          <w:iCs/>
          <w:sz w:val="24"/>
          <w:lang w:eastAsia="sk-SK"/>
          <w:rPrChange w:id="379" w:author="Adriana" w:date="2023-05-18T15:14:00Z">
            <w:rPr>
              <w:del w:id="380" w:author="Adriana" w:date="2023-05-18T15:24:00Z"/>
              <w:i/>
              <w:iCs/>
              <w:sz w:val="24"/>
              <w:lang w:eastAsia="sk-SK"/>
            </w:rPr>
          </w:rPrChange>
        </w:rPr>
      </w:pPr>
      <w:del w:id="381" w:author="Adriana" w:date="2023-05-18T15:24:00Z">
        <w:r w:rsidRPr="00D94A67" w:rsidDel="00AA1901">
          <w:rPr>
            <w:rFonts w:asciiTheme="minorHAnsi" w:hAnsiTheme="minorHAnsi" w:cstheme="minorHAnsi"/>
            <w:rPrChange w:id="382" w:author="Adriana" w:date="2023-05-18T15:14:00Z">
              <w:rPr/>
            </w:rPrChange>
          </w:rPr>
          <w:fldChar w:fldCharType="begin">
            <w:ffData>
              <w:name w:val=""/>
              <w:enabled/>
              <w:calcOnExit w:val="0"/>
              <w:checkBox>
                <w:sizeAuto/>
                <w:default w:val="0"/>
              </w:checkBox>
            </w:ffData>
          </w:fldChar>
        </w:r>
        <w:r w:rsidRPr="00D94A67" w:rsidDel="00AA1901">
          <w:rPr>
            <w:rFonts w:asciiTheme="minorHAnsi" w:hAnsiTheme="minorHAnsi" w:cstheme="minorHAnsi"/>
            <w:rPrChange w:id="383" w:author="Adriana" w:date="2023-05-18T15:14:00Z">
              <w:rPr/>
            </w:rPrChange>
          </w:rPr>
          <w:delInstrText xml:space="preserve"> FORMCHECKBOX </w:delInstrText>
        </w:r>
        <w:r w:rsidR="00000000" w:rsidRPr="00296ED9">
          <w:rPr>
            <w:rFonts w:cstheme="minorHAnsi"/>
          </w:rPr>
        </w:r>
        <w:r w:rsidR="00000000">
          <w:rPr>
            <w:rFonts w:asciiTheme="minorHAnsi" w:hAnsiTheme="minorHAnsi" w:cstheme="minorHAnsi"/>
            <w:rPrChange w:id="384" w:author="Adriana" w:date="2023-05-18T15:14:00Z">
              <w:rPr>
                <w:rFonts w:cstheme="minorHAnsi"/>
              </w:rPr>
            </w:rPrChange>
          </w:rPr>
          <w:fldChar w:fldCharType="separate"/>
        </w:r>
        <w:r w:rsidRPr="00D94A67" w:rsidDel="00AA1901">
          <w:rPr>
            <w:rFonts w:asciiTheme="minorHAnsi" w:hAnsiTheme="minorHAnsi" w:cstheme="minorHAnsi"/>
            <w:rPrChange w:id="385" w:author="Adriana" w:date="2023-05-18T15:14:00Z">
              <w:rPr/>
            </w:rPrChange>
          </w:rPr>
          <w:fldChar w:fldCharType="end"/>
        </w:r>
        <w:r w:rsidRPr="00D94A67" w:rsidDel="00AA1901">
          <w:rPr>
            <w:rFonts w:asciiTheme="minorHAnsi" w:hAnsiTheme="minorHAnsi" w:cstheme="minorHAnsi"/>
            <w:iCs/>
            <w:sz w:val="24"/>
            <w:lang w:eastAsia="sk-SK"/>
            <w:rPrChange w:id="386" w:author="Adriana" w:date="2023-05-18T15:14:00Z">
              <w:rPr>
                <w:iCs/>
                <w:sz w:val="24"/>
                <w:lang w:eastAsia="sk-SK"/>
              </w:rPr>
            </w:rPrChange>
          </w:rPr>
          <w:delText xml:space="preserve"> Cerința 1.</w:delText>
        </w:r>
        <w:r w:rsidRPr="00D94A67" w:rsidDel="00AA1901">
          <w:rPr>
            <w:rFonts w:asciiTheme="minorHAnsi" w:hAnsiTheme="minorHAnsi" w:cstheme="minorHAnsi"/>
            <w:i/>
            <w:iCs/>
            <w:sz w:val="24"/>
            <w:lang w:eastAsia="sk-SK"/>
            <w:rPrChange w:id="387" w:author="Adriana" w:date="2023-05-18T15:14:00Z">
              <w:rPr>
                <w:i/>
                <w:iCs/>
                <w:sz w:val="24"/>
                <w:lang w:eastAsia="sk-SK"/>
              </w:rPr>
            </w:rPrChange>
          </w:rPr>
          <w:delText xml:space="preserve"> [</w:delText>
        </w:r>
        <w:r w:rsidRPr="00D94A67" w:rsidDel="00AA1901">
          <w:rPr>
            <w:rFonts w:asciiTheme="minorHAnsi" w:hAnsiTheme="minorHAnsi" w:cstheme="minorHAnsi"/>
            <w:i/>
            <w:iCs/>
            <w:sz w:val="18"/>
            <w:szCs w:val="18"/>
            <w:lang w:eastAsia="sk-SK"/>
            <w:rPrChange w:id="388" w:author="Adriana" w:date="2023-05-18T15:14:00Z">
              <w:rPr>
                <w:i/>
                <w:iCs/>
                <w:sz w:val="18"/>
                <w:szCs w:val="18"/>
                <w:lang w:eastAsia="sk-SK"/>
              </w:rPr>
            </w:rPrChange>
          </w:rPr>
          <w:delText xml:space="preserve">se precizează cerința - text static </w:delText>
        </w:r>
        <w:r w:rsidR="00193DF2" w:rsidRPr="00D94A67" w:rsidDel="00AA1901">
          <w:rPr>
            <w:rFonts w:asciiTheme="minorHAnsi" w:hAnsiTheme="minorHAnsi" w:cstheme="minorHAnsi"/>
            <w:i/>
            <w:iCs/>
            <w:sz w:val="18"/>
            <w:szCs w:val="18"/>
            <w:lang w:eastAsia="sk-SK"/>
            <w:rPrChange w:id="389" w:author="Adriana" w:date="2023-05-18T15:14:00Z">
              <w:rPr>
                <w:i/>
                <w:iCs/>
                <w:sz w:val="18"/>
                <w:szCs w:val="18"/>
                <w:lang w:eastAsia="sk-SK"/>
              </w:rPr>
            </w:rPrChange>
          </w:rPr>
          <w:delText xml:space="preserve">care poate fi </w:delText>
        </w:r>
        <w:r w:rsidRPr="00D94A67" w:rsidDel="00AA1901">
          <w:rPr>
            <w:rFonts w:asciiTheme="minorHAnsi" w:hAnsiTheme="minorHAnsi" w:cstheme="minorHAnsi"/>
            <w:i/>
            <w:iCs/>
            <w:sz w:val="18"/>
            <w:szCs w:val="18"/>
            <w:lang w:eastAsia="sk-SK"/>
            <w:rPrChange w:id="390" w:author="Adriana" w:date="2023-05-18T15:14:00Z">
              <w:rPr>
                <w:i/>
                <w:iCs/>
                <w:sz w:val="18"/>
                <w:szCs w:val="18"/>
                <w:lang w:eastAsia="sk-SK"/>
              </w:rPr>
            </w:rPrChange>
          </w:rPr>
          <w:delText>introdus la definire apel</w:delText>
        </w:r>
        <w:r w:rsidRPr="00D94A67" w:rsidDel="00AA1901">
          <w:rPr>
            <w:rFonts w:asciiTheme="minorHAnsi" w:hAnsiTheme="minorHAnsi" w:cstheme="minorHAnsi"/>
            <w:i/>
            <w:iCs/>
            <w:sz w:val="24"/>
            <w:lang w:eastAsia="sk-SK"/>
            <w:rPrChange w:id="391" w:author="Adriana" w:date="2023-05-18T15:14:00Z">
              <w:rPr>
                <w:i/>
                <w:iCs/>
                <w:sz w:val="24"/>
                <w:lang w:eastAsia="sk-SK"/>
              </w:rPr>
            </w:rPrChange>
          </w:rPr>
          <w:delText>]</w:delText>
        </w:r>
      </w:del>
    </w:p>
    <w:p w14:paraId="3B78EBDA" w14:textId="69975831" w:rsidR="00ED03BA" w:rsidRPr="00D94A67" w:rsidDel="00AA1901" w:rsidRDefault="00ED03BA" w:rsidP="00062D81">
      <w:pPr>
        <w:pStyle w:val="bullet"/>
        <w:numPr>
          <w:ilvl w:val="0"/>
          <w:numId w:val="0"/>
        </w:numPr>
        <w:spacing w:before="0" w:after="0"/>
        <w:ind w:left="360"/>
        <w:rPr>
          <w:del w:id="392" w:author="Adriana" w:date="2023-05-18T15:24:00Z"/>
          <w:rFonts w:asciiTheme="minorHAnsi" w:hAnsiTheme="minorHAnsi" w:cstheme="minorHAnsi"/>
          <w:i/>
          <w:iCs/>
          <w:sz w:val="24"/>
          <w:lang w:eastAsia="sk-SK"/>
          <w:rPrChange w:id="393" w:author="Adriana" w:date="2023-05-18T15:14:00Z">
            <w:rPr>
              <w:del w:id="394" w:author="Adriana" w:date="2023-05-18T15:24:00Z"/>
              <w:i/>
              <w:iCs/>
              <w:sz w:val="24"/>
              <w:lang w:eastAsia="sk-SK"/>
            </w:rPr>
          </w:rPrChange>
        </w:rPr>
      </w:pPr>
      <w:del w:id="395" w:author="Adriana" w:date="2023-05-18T15:24:00Z">
        <w:r w:rsidRPr="00D94A67" w:rsidDel="00AA1901">
          <w:rPr>
            <w:rFonts w:asciiTheme="minorHAnsi" w:hAnsiTheme="minorHAnsi" w:cstheme="minorHAnsi"/>
            <w:rPrChange w:id="396" w:author="Adriana" w:date="2023-05-18T15:14:00Z">
              <w:rPr/>
            </w:rPrChange>
          </w:rPr>
          <w:fldChar w:fldCharType="begin">
            <w:ffData>
              <w:name w:val=""/>
              <w:enabled/>
              <w:calcOnExit w:val="0"/>
              <w:checkBox>
                <w:sizeAuto/>
                <w:default w:val="0"/>
              </w:checkBox>
            </w:ffData>
          </w:fldChar>
        </w:r>
        <w:r w:rsidRPr="00D94A67" w:rsidDel="00AA1901">
          <w:rPr>
            <w:rFonts w:asciiTheme="minorHAnsi" w:hAnsiTheme="minorHAnsi" w:cstheme="minorHAnsi"/>
            <w:rPrChange w:id="397" w:author="Adriana" w:date="2023-05-18T15:14:00Z">
              <w:rPr/>
            </w:rPrChange>
          </w:rPr>
          <w:delInstrText xml:space="preserve"> FORMCHECKBOX </w:delInstrText>
        </w:r>
        <w:r w:rsidR="00000000" w:rsidRPr="00296ED9">
          <w:rPr>
            <w:rFonts w:cstheme="minorHAnsi"/>
          </w:rPr>
        </w:r>
        <w:r w:rsidR="00000000">
          <w:rPr>
            <w:rFonts w:asciiTheme="minorHAnsi" w:hAnsiTheme="minorHAnsi" w:cstheme="minorHAnsi"/>
            <w:rPrChange w:id="398" w:author="Adriana" w:date="2023-05-18T15:14:00Z">
              <w:rPr>
                <w:rFonts w:cstheme="minorHAnsi"/>
              </w:rPr>
            </w:rPrChange>
          </w:rPr>
          <w:fldChar w:fldCharType="separate"/>
        </w:r>
        <w:r w:rsidRPr="00D94A67" w:rsidDel="00AA1901">
          <w:rPr>
            <w:rFonts w:asciiTheme="minorHAnsi" w:hAnsiTheme="minorHAnsi" w:cstheme="minorHAnsi"/>
            <w:rPrChange w:id="399" w:author="Adriana" w:date="2023-05-18T15:14:00Z">
              <w:rPr/>
            </w:rPrChange>
          </w:rPr>
          <w:fldChar w:fldCharType="end"/>
        </w:r>
        <w:r w:rsidRPr="00D94A67" w:rsidDel="00AA1901">
          <w:rPr>
            <w:rFonts w:asciiTheme="minorHAnsi" w:hAnsiTheme="minorHAnsi" w:cstheme="minorHAnsi"/>
            <w:iCs/>
            <w:sz w:val="24"/>
            <w:lang w:eastAsia="sk-SK"/>
            <w:rPrChange w:id="400" w:author="Adriana" w:date="2023-05-18T15:14:00Z">
              <w:rPr>
                <w:iCs/>
                <w:sz w:val="24"/>
                <w:lang w:eastAsia="sk-SK"/>
              </w:rPr>
            </w:rPrChange>
          </w:rPr>
          <w:delText xml:space="preserve"> Cerința 2.</w:delText>
        </w:r>
        <w:r w:rsidRPr="00D94A67" w:rsidDel="00AA1901">
          <w:rPr>
            <w:rFonts w:asciiTheme="minorHAnsi" w:hAnsiTheme="minorHAnsi" w:cstheme="minorHAnsi"/>
            <w:i/>
            <w:iCs/>
            <w:sz w:val="24"/>
            <w:lang w:eastAsia="sk-SK"/>
            <w:rPrChange w:id="401" w:author="Adriana" w:date="2023-05-18T15:14:00Z">
              <w:rPr>
                <w:i/>
                <w:iCs/>
                <w:sz w:val="24"/>
                <w:lang w:eastAsia="sk-SK"/>
              </w:rPr>
            </w:rPrChange>
          </w:rPr>
          <w:delText xml:space="preserve"> </w:delText>
        </w:r>
        <w:r w:rsidRPr="00D94A67" w:rsidDel="00AA1901">
          <w:rPr>
            <w:rFonts w:asciiTheme="minorHAnsi" w:hAnsiTheme="minorHAnsi" w:cstheme="minorHAnsi"/>
            <w:sz w:val="24"/>
            <w:lang w:eastAsia="sk-SK"/>
            <w:rPrChange w:id="402" w:author="Adriana" w:date="2023-05-18T15:14:00Z">
              <w:rPr>
                <w:sz w:val="24"/>
                <w:lang w:eastAsia="sk-SK"/>
              </w:rPr>
            </w:rPrChange>
          </w:rPr>
          <w:delText xml:space="preserve"> </w:delText>
        </w:r>
        <w:r w:rsidRPr="00D94A67" w:rsidDel="00AA1901">
          <w:rPr>
            <w:rFonts w:asciiTheme="minorHAnsi" w:hAnsiTheme="minorHAnsi" w:cstheme="minorHAnsi"/>
            <w:i/>
            <w:iCs/>
            <w:sz w:val="24"/>
            <w:lang w:eastAsia="sk-SK"/>
            <w:rPrChange w:id="403" w:author="Adriana" w:date="2023-05-18T15:14:00Z">
              <w:rPr>
                <w:i/>
                <w:iCs/>
                <w:sz w:val="24"/>
                <w:lang w:eastAsia="sk-SK"/>
              </w:rPr>
            </w:rPrChange>
          </w:rPr>
          <w:delText>[</w:delText>
        </w:r>
        <w:r w:rsidRPr="00D94A67" w:rsidDel="00AA1901">
          <w:rPr>
            <w:rFonts w:asciiTheme="minorHAnsi" w:hAnsiTheme="minorHAnsi" w:cstheme="minorHAnsi"/>
            <w:i/>
            <w:iCs/>
            <w:sz w:val="18"/>
            <w:szCs w:val="18"/>
            <w:lang w:eastAsia="sk-SK"/>
            <w:rPrChange w:id="404" w:author="Adriana" w:date="2023-05-18T15:14:00Z">
              <w:rPr>
                <w:i/>
                <w:iCs/>
                <w:sz w:val="18"/>
                <w:szCs w:val="18"/>
                <w:lang w:eastAsia="sk-SK"/>
              </w:rPr>
            </w:rPrChange>
          </w:rPr>
          <w:delText xml:space="preserve">se precizează cerința - text </w:delText>
        </w:r>
        <w:r w:rsidR="00193DF2" w:rsidRPr="00D94A67" w:rsidDel="00AA1901">
          <w:rPr>
            <w:rFonts w:asciiTheme="minorHAnsi" w:hAnsiTheme="minorHAnsi" w:cstheme="minorHAnsi"/>
            <w:i/>
            <w:iCs/>
            <w:sz w:val="18"/>
            <w:szCs w:val="18"/>
            <w:lang w:eastAsia="sk-SK"/>
            <w:rPrChange w:id="405" w:author="Adriana" w:date="2023-05-18T15:14:00Z">
              <w:rPr>
                <w:i/>
                <w:iCs/>
                <w:sz w:val="18"/>
                <w:szCs w:val="18"/>
                <w:lang w:eastAsia="sk-SK"/>
              </w:rPr>
            </w:rPrChange>
          </w:rPr>
          <w:delText xml:space="preserve">static care poate </w:delText>
        </w:r>
        <w:r w:rsidRPr="00D94A67" w:rsidDel="00AA1901">
          <w:rPr>
            <w:rFonts w:asciiTheme="minorHAnsi" w:hAnsiTheme="minorHAnsi" w:cstheme="minorHAnsi"/>
            <w:i/>
            <w:iCs/>
            <w:sz w:val="18"/>
            <w:szCs w:val="18"/>
            <w:lang w:eastAsia="sk-SK"/>
            <w:rPrChange w:id="406" w:author="Adriana" w:date="2023-05-18T15:14:00Z">
              <w:rPr>
                <w:i/>
                <w:iCs/>
                <w:sz w:val="18"/>
                <w:szCs w:val="18"/>
                <w:lang w:eastAsia="sk-SK"/>
              </w:rPr>
            </w:rPrChange>
          </w:rPr>
          <w:delText>introdus la definire apel</w:delText>
        </w:r>
        <w:r w:rsidRPr="00D94A67" w:rsidDel="00AA1901">
          <w:rPr>
            <w:rFonts w:asciiTheme="minorHAnsi" w:hAnsiTheme="minorHAnsi" w:cstheme="minorHAnsi"/>
            <w:i/>
            <w:iCs/>
            <w:sz w:val="24"/>
            <w:lang w:eastAsia="sk-SK"/>
            <w:rPrChange w:id="407" w:author="Adriana" w:date="2023-05-18T15:14:00Z">
              <w:rPr>
                <w:i/>
                <w:iCs/>
                <w:sz w:val="24"/>
                <w:lang w:eastAsia="sk-SK"/>
              </w:rPr>
            </w:rPrChange>
          </w:rPr>
          <w:delText>]</w:delText>
        </w:r>
      </w:del>
    </w:p>
    <w:p w14:paraId="56D1347E" w14:textId="40531ECC" w:rsidR="00ED03BA" w:rsidRPr="00D94A67" w:rsidDel="00AA1901" w:rsidRDefault="00ED03BA" w:rsidP="00062D81">
      <w:pPr>
        <w:pStyle w:val="bullet"/>
        <w:numPr>
          <w:ilvl w:val="0"/>
          <w:numId w:val="0"/>
        </w:numPr>
        <w:spacing w:before="0" w:after="0"/>
        <w:ind w:left="360"/>
        <w:rPr>
          <w:del w:id="408" w:author="Adriana" w:date="2023-05-18T15:24:00Z"/>
          <w:rFonts w:asciiTheme="minorHAnsi" w:hAnsiTheme="minorHAnsi" w:cstheme="minorHAnsi"/>
          <w:sz w:val="24"/>
          <w:rPrChange w:id="409" w:author="Adriana" w:date="2023-05-18T15:14:00Z">
            <w:rPr>
              <w:del w:id="410" w:author="Adriana" w:date="2023-05-18T15:24:00Z"/>
              <w:sz w:val="24"/>
            </w:rPr>
          </w:rPrChange>
        </w:rPr>
      </w:pPr>
      <w:del w:id="411" w:author="Adriana" w:date="2023-05-18T15:24:00Z">
        <w:r w:rsidRPr="00D94A67" w:rsidDel="00AA1901">
          <w:rPr>
            <w:rFonts w:asciiTheme="minorHAnsi" w:hAnsiTheme="minorHAnsi" w:cstheme="minorHAnsi"/>
            <w:i/>
            <w:iCs/>
            <w:sz w:val="24"/>
            <w:lang w:eastAsia="sk-SK"/>
            <w:rPrChange w:id="412" w:author="Adriana" w:date="2023-05-18T15:14:00Z">
              <w:rPr>
                <w:i/>
                <w:iCs/>
                <w:sz w:val="24"/>
                <w:lang w:eastAsia="sk-SK"/>
              </w:rPr>
            </w:rPrChange>
          </w:rPr>
          <w:delText>.......</w:delText>
        </w:r>
      </w:del>
    </w:p>
    <w:p w14:paraId="188E339E" w14:textId="396D98CC" w:rsidR="00ED03BA" w:rsidRPr="00D94A67" w:rsidDel="00AA1901" w:rsidRDefault="00ED03BA" w:rsidP="00062D81">
      <w:pPr>
        <w:pStyle w:val="bullet"/>
        <w:numPr>
          <w:ilvl w:val="0"/>
          <w:numId w:val="0"/>
        </w:numPr>
        <w:spacing w:before="0" w:after="0"/>
        <w:ind w:left="360"/>
        <w:rPr>
          <w:del w:id="413" w:author="Adriana" w:date="2023-05-18T15:24:00Z"/>
          <w:rFonts w:asciiTheme="minorHAnsi" w:hAnsiTheme="minorHAnsi" w:cstheme="minorHAnsi"/>
          <w:i/>
          <w:iCs/>
          <w:sz w:val="24"/>
          <w:lang w:eastAsia="sk-SK"/>
          <w:rPrChange w:id="414" w:author="Adriana" w:date="2023-05-18T15:14:00Z">
            <w:rPr>
              <w:del w:id="415" w:author="Adriana" w:date="2023-05-18T15:24:00Z"/>
              <w:i/>
              <w:iCs/>
              <w:sz w:val="24"/>
              <w:lang w:eastAsia="sk-SK"/>
            </w:rPr>
          </w:rPrChange>
        </w:rPr>
      </w:pPr>
      <w:del w:id="416" w:author="Adriana" w:date="2023-05-18T15:24:00Z">
        <w:r w:rsidRPr="00D94A67" w:rsidDel="00AA1901">
          <w:rPr>
            <w:rFonts w:asciiTheme="minorHAnsi" w:hAnsiTheme="minorHAnsi" w:cstheme="minorHAnsi"/>
            <w:rPrChange w:id="417" w:author="Adriana" w:date="2023-05-18T15:14:00Z">
              <w:rPr/>
            </w:rPrChange>
          </w:rPr>
          <w:fldChar w:fldCharType="begin">
            <w:ffData>
              <w:name w:val=""/>
              <w:enabled/>
              <w:calcOnExit w:val="0"/>
              <w:checkBox>
                <w:sizeAuto/>
                <w:default w:val="0"/>
              </w:checkBox>
            </w:ffData>
          </w:fldChar>
        </w:r>
        <w:r w:rsidRPr="00D94A67" w:rsidDel="00AA1901">
          <w:rPr>
            <w:rFonts w:asciiTheme="minorHAnsi" w:hAnsiTheme="minorHAnsi" w:cstheme="minorHAnsi"/>
            <w:rPrChange w:id="418" w:author="Adriana" w:date="2023-05-18T15:14:00Z">
              <w:rPr/>
            </w:rPrChange>
          </w:rPr>
          <w:delInstrText xml:space="preserve"> FORMCHECKBOX </w:delInstrText>
        </w:r>
        <w:r w:rsidR="00000000" w:rsidRPr="00296ED9">
          <w:rPr>
            <w:rFonts w:cstheme="minorHAnsi"/>
          </w:rPr>
        </w:r>
        <w:r w:rsidR="00000000">
          <w:rPr>
            <w:rFonts w:asciiTheme="minorHAnsi" w:hAnsiTheme="minorHAnsi" w:cstheme="minorHAnsi"/>
            <w:rPrChange w:id="419" w:author="Adriana" w:date="2023-05-18T15:14:00Z">
              <w:rPr>
                <w:rFonts w:cstheme="minorHAnsi"/>
              </w:rPr>
            </w:rPrChange>
          </w:rPr>
          <w:fldChar w:fldCharType="separate"/>
        </w:r>
        <w:r w:rsidRPr="00D94A67" w:rsidDel="00AA1901">
          <w:rPr>
            <w:rFonts w:asciiTheme="minorHAnsi" w:hAnsiTheme="minorHAnsi" w:cstheme="minorHAnsi"/>
            <w:rPrChange w:id="420" w:author="Adriana" w:date="2023-05-18T15:14:00Z">
              <w:rPr/>
            </w:rPrChange>
          </w:rPr>
          <w:fldChar w:fldCharType="end"/>
        </w:r>
        <w:r w:rsidRPr="00D94A67" w:rsidDel="00AA1901">
          <w:rPr>
            <w:rFonts w:asciiTheme="minorHAnsi" w:hAnsiTheme="minorHAnsi" w:cstheme="minorHAnsi"/>
            <w:iCs/>
            <w:sz w:val="24"/>
            <w:lang w:eastAsia="sk-SK"/>
            <w:rPrChange w:id="421" w:author="Adriana" w:date="2023-05-18T15:14:00Z">
              <w:rPr>
                <w:iCs/>
                <w:sz w:val="24"/>
                <w:lang w:eastAsia="sk-SK"/>
              </w:rPr>
            </w:rPrChange>
          </w:rPr>
          <w:delText xml:space="preserve"> Cerința </w:delText>
        </w:r>
        <w:r w:rsidRPr="00D94A67" w:rsidDel="00AA1901">
          <w:rPr>
            <w:rFonts w:asciiTheme="minorHAnsi" w:hAnsiTheme="minorHAnsi" w:cstheme="minorHAnsi"/>
            <w:i/>
            <w:iCs/>
            <w:sz w:val="24"/>
            <w:lang w:eastAsia="sk-SK"/>
            <w:rPrChange w:id="422" w:author="Adriana" w:date="2023-05-18T15:14:00Z">
              <w:rPr>
                <w:i/>
                <w:iCs/>
                <w:sz w:val="24"/>
                <w:lang w:eastAsia="sk-SK"/>
              </w:rPr>
            </w:rPrChange>
          </w:rPr>
          <w:delText>n</w:delText>
        </w:r>
        <w:r w:rsidRPr="00D94A67" w:rsidDel="00AA1901">
          <w:rPr>
            <w:rFonts w:asciiTheme="minorHAnsi" w:hAnsiTheme="minorHAnsi" w:cstheme="minorHAnsi"/>
            <w:iCs/>
            <w:sz w:val="24"/>
            <w:lang w:eastAsia="sk-SK"/>
            <w:rPrChange w:id="423" w:author="Adriana" w:date="2023-05-18T15:14:00Z">
              <w:rPr>
                <w:iCs/>
                <w:sz w:val="24"/>
                <w:lang w:eastAsia="sk-SK"/>
              </w:rPr>
            </w:rPrChange>
          </w:rPr>
          <w:delText>.</w:delText>
        </w:r>
        <w:r w:rsidRPr="00D94A67" w:rsidDel="00AA1901">
          <w:rPr>
            <w:rFonts w:asciiTheme="minorHAnsi" w:hAnsiTheme="minorHAnsi" w:cstheme="minorHAnsi"/>
            <w:i/>
            <w:iCs/>
            <w:sz w:val="24"/>
            <w:lang w:eastAsia="sk-SK"/>
            <w:rPrChange w:id="424" w:author="Adriana" w:date="2023-05-18T15:14:00Z">
              <w:rPr>
                <w:i/>
                <w:iCs/>
                <w:sz w:val="24"/>
                <w:lang w:eastAsia="sk-SK"/>
              </w:rPr>
            </w:rPrChange>
          </w:rPr>
          <w:delText xml:space="preserve"> [</w:delText>
        </w:r>
        <w:r w:rsidRPr="00D94A67" w:rsidDel="00AA1901">
          <w:rPr>
            <w:rFonts w:asciiTheme="minorHAnsi" w:hAnsiTheme="minorHAnsi" w:cstheme="minorHAnsi"/>
            <w:i/>
            <w:iCs/>
            <w:sz w:val="18"/>
            <w:szCs w:val="18"/>
            <w:lang w:eastAsia="sk-SK"/>
            <w:rPrChange w:id="425" w:author="Adriana" w:date="2023-05-18T15:14:00Z">
              <w:rPr>
                <w:i/>
                <w:iCs/>
                <w:sz w:val="18"/>
                <w:szCs w:val="18"/>
                <w:lang w:eastAsia="sk-SK"/>
              </w:rPr>
            </w:rPrChange>
          </w:rPr>
          <w:delText xml:space="preserve">se precizează cerința - text </w:delText>
        </w:r>
        <w:r w:rsidR="00193DF2" w:rsidRPr="00D94A67" w:rsidDel="00AA1901">
          <w:rPr>
            <w:rFonts w:asciiTheme="minorHAnsi" w:hAnsiTheme="minorHAnsi" w:cstheme="minorHAnsi"/>
            <w:i/>
            <w:iCs/>
            <w:sz w:val="18"/>
            <w:szCs w:val="18"/>
            <w:lang w:eastAsia="sk-SK"/>
            <w:rPrChange w:id="426" w:author="Adriana" w:date="2023-05-18T15:14:00Z">
              <w:rPr>
                <w:i/>
                <w:iCs/>
                <w:sz w:val="18"/>
                <w:szCs w:val="18"/>
                <w:lang w:eastAsia="sk-SK"/>
              </w:rPr>
            </w:rPrChange>
          </w:rPr>
          <w:delText xml:space="preserve">static care poate </w:delText>
        </w:r>
        <w:r w:rsidRPr="00D94A67" w:rsidDel="00AA1901">
          <w:rPr>
            <w:rFonts w:asciiTheme="minorHAnsi" w:hAnsiTheme="minorHAnsi" w:cstheme="minorHAnsi"/>
            <w:i/>
            <w:iCs/>
            <w:sz w:val="18"/>
            <w:szCs w:val="18"/>
            <w:lang w:eastAsia="sk-SK"/>
            <w:rPrChange w:id="427" w:author="Adriana" w:date="2023-05-18T15:14:00Z">
              <w:rPr>
                <w:i/>
                <w:iCs/>
                <w:sz w:val="18"/>
                <w:szCs w:val="18"/>
                <w:lang w:eastAsia="sk-SK"/>
              </w:rPr>
            </w:rPrChange>
          </w:rPr>
          <w:delText>introdus la definire apel</w:delText>
        </w:r>
        <w:r w:rsidRPr="00D94A67" w:rsidDel="00AA1901">
          <w:rPr>
            <w:rFonts w:asciiTheme="minorHAnsi" w:hAnsiTheme="minorHAnsi" w:cstheme="minorHAnsi"/>
            <w:i/>
            <w:iCs/>
            <w:sz w:val="24"/>
            <w:lang w:eastAsia="sk-SK"/>
            <w:rPrChange w:id="428" w:author="Adriana" w:date="2023-05-18T15:14:00Z">
              <w:rPr>
                <w:i/>
                <w:iCs/>
                <w:sz w:val="24"/>
                <w:lang w:eastAsia="sk-SK"/>
              </w:rPr>
            </w:rPrChange>
          </w:rPr>
          <w:delText>]</w:delText>
        </w:r>
      </w:del>
    </w:p>
    <w:p w14:paraId="225F0240" w14:textId="77777777" w:rsidR="00ED03BA" w:rsidRPr="00D94A67" w:rsidRDefault="00ED03BA" w:rsidP="00062D81">
      <w:pPr>
        <w:pStyle w:val="bullet"/>
        <w:numPr>
          <w:ilvl w:val="0"/>
          <w:numId w:val="0"/>
        </w:numPr>
        <w:spacing w:before="0" w:after="0"/>
        <w:ind w:left="360"/>
        <w:rPr>
          <w:rFonts w:asciiTheme="minorHAnsi" w:hAnsiTheme="minorHAnsi" w:cstheme="minorHAnsi"/>
          <w:color w:val="00B050"/>
          <w:sz w:val="24"/>
          <w:rPrChange w:id="429" w:author="Adriana" w:date="2023-05-18T15:14:00Z">
            <w:rPr>
              <w:color w:val="00B050"/>
              <w:sz w:val="24"/>
            </w:rPr>
          </w:rPrChange>
        </w:rPr>
      </w:pPr>
    </w:p>
    <w:p w14:paraId="456653F3" w14:textId="7FDA6CBA" w:rsidR="00694857" w:rsidRPr="00D94A67" w:rsidRDefault="002F6292">
      <w:pPr>
        <w:pStyle w:val="ListParagraph"/>
        <w:numPr>
          <w:ilvl w:val="0"/>
          <w:numId w:val="3"/>
        </w:numPr>
        <w:spacing w:after="0" w:line="240" w:lineRule="auto"/>
        <w:jc w:val="both"/>
        <w:rPr>
          <w:rFonts w:cstheme="minorHAnsi"/>
          <w:b/>
          <w:bCs/>
          <w:iCs/>
          <w:sz w:val="24"/>
          <w:szCs w:val="24"/>
          <w:rPrChange w:id="430" w:author="Adriana" w:date="2023-05-18T15:14:00Z">
            <w:rPr>
              <w:rFonts w:ascii="Trebuchet MS" w:hAnsi="Trebuchet MS" w:cs="Times New Roman"/>
              <w:b/>
              <w:bCs/>
              <w:iCs/>
              <w:sz w:val="24"/>
              <w:szCs w:val="24"/>
            </w:rPr>
          </w:rPrChange>
        </w:rPr>
      </w:pPr>
      <w:r w:rsidRPr="00D94A67">
        <w:rPr>
          <w:rFonts w:cstheme="minorHAnsi"/>
          <w:b/>
          <w:bCs/>
          <w:iCs/>
          <w:sz w:val="24"/>
          <w:szCs w:val="24"/>
          <w:rPrChange w:id="431" w:author="Adriana" w:date="2023-05-18T15:14:00Z">
            <w:rPr>
              <w:rFonts w:ascii="Trebuchet MS" w:hAnsi="Trebuchet MS" w:cs="Times New Roman"/>
              <w:b/>
              <w:bCs/>
              <w:iCs/>
              <w:sz w:val="24"/>
              <w:szCs w:val="24"/>
            </w:rPr>
          </w:rPrChange>
        </w:rPr>
        <w:t>Mă angajez ca organizația</w:t>
      </w:r>
      <w:r w:rsidR="00F849A4" w:rsidRPr="00D94A67">
        <w:rPr>
          <w:rFonts w:cstheme="minorHAnsi"/>
          <w:b/>
          <w:bCs/>
          <w:iCs/>
          <w:sz w:val="24"/>
          <w:szCs w:val="24"/>
          <w:rPrChange w:id="432" w:author="Adriana" w:date="2023-05-18T15:14:00Z">
            <w:rPr>
              <w:rFonts w:ascii="Trebuchet MS" w:hAnsi="Trebuchet MS" w:cs="Times New Roman"/>
              <w:b/>
              <w:bCs/>
              <w:iCs/>
              <w:sz w:val="24"/>
              <w:szCs w:val="24"/>
            </w:rPr>
          </w:rPrChange>
        </w:rPr>
        <w:t xml:space="preserve"> </w:t>
      </w:r>
      <w:r w:rsidR="00DD26FF" w:rsidRPr="00D94A67">
        <w:rPr>
          <w:rFonts w:cstheme="minorHAnsi"/>
          <w:iCs/>
          <w:sz w:val="24"/>
          <w:szCs w:val="24"/>
          <w:rPrChange w:id="433" w:author="Adriana" w:date="2023-05-18T15:14:00Z">
            <w:rPr>
              <w:rFonts w:ascii="Trebuchet MS" w:hAnsi="Trebuchet MS" w:cs="Times New Roman"/>
              <w:iCs/>
              <w:sz w:val="24"/>
              <w:szCs w:val="24"/>
            </w:rPr>
          </w:rPrChange>
        </w:rPr>
        <w:t>pe care o reprezint</w:t>
      </w:r>
      <w:r w:rsidRPr="00D94A67">
        <w:rPr>
          <w:rFonts w:cstheme="minorHAnsi"/>
          <w:b/>
          <w:bCs/>
          <w:iCs/>
          <w:sz w:val="24"/>
          <w:szCs w:val="24"/>
          <w:rPrChange w:id="434" w:author="Adriana" w:date="2023-05-18T15:14:00Z">
            <w:rPr>
              <w:rFonts w:ascii="Trebuchet MS" w:hAnsi="Trebuchet MS" w:cs="Times New Roman"/>
              <w:b/>
              <w:bCs/>
              <w:iCs/>
              <w:sz w:val="24"/>
              <w:szCs w:val="24"/>
            </w:rPr>
          </w:rPrChange>
        </w:rPr>
        <w:t xml:space="preserve">: </w:t>
      </w:r>
      <w:r w:rsidRPr="00D94A67">
        <w:rPr>
          <w:rFonts w:cstheme="minorHAnsi"/>
          <w:i/>
          <w:iCs/>
          <w:sz w:val="18"/>
          <w:szCs w:val="18"/>
          <w:rPrChange w:id="435" w:author="Adriana" w:date="2023-05-18T15:14:00Z">
            <w:rPr>
              <w:rFonts w:ascii="Trebuchet MS" w:hAnsi="Trebuchet MS" w:cs="Times New Roman"/>
              <w:i/>
              <w:iCs/>
              <w:sz w:val="18"/>
              <w:szCs w:val="18"/>
            </w:rPr>
          </w:rPrChange>
        </w:rPr>
        <w:t>(text static introdus la definire apel ca angajament distinct</w:t>
      </w:r>
      <w:r w:rsidR="0075429B" w:rsidRPr="00D94A67">
        <w:rPr>
          <w:rFonts w:cstheme="minorHAnsi"/>
          <w:i/>
          <w:iCs/>
          <w:sz w:val="18"/>
          <w:szCs w:val="18"/>
          <w:rPrChange w:id="436" w:author="Adriana" w:date="2023-05-18T15:14:00Z">
            <w:rPr>
              <w:rFonts w:ascii="Trebuchet MS" w:hAnsi="Trebuchet MS" w:cs="Times New Roman"/>
              <w:i/>
              <w:iCs/>
              <w:sz w:val="18"/>
              <w:szCs w:val="18"/>
            </w:rPr>
          </w:rPrChange>
        </w:rPr>
        <w:t>, poate fi adaptat</w:t>
      </w:r>
      <w:r w:rsidRPr="00D94A67">
        <w:rPr>
          <w:rFonts w:cstheme="minorHAnsi"/>
          <w:i/>
          <w:iCs/>
          <w:sz w:val="18"/>
          <w:szCs w:val="18"/>
          <w:rPrChange w:id="437" w:author="Adriana" w:date="2023-05-18T15:14:00Z">
            <w:rPr>
              <w:rFonts w:ascii="Trebuchet MS" w:hAnsi="Trebuchet MS" w:cs="Times New Roman"/>
              <w:i/>
              <w:iCs/>
              <w:sz w:val="18"/>
              <w:szCs w:val="18"/>
            </w:rPr>
          </w:rPrChange>
        </w:rPr>
        <w:t>)</w:t>
      </w:r>
    </w:p>
    <w:p w14:paraId="31499C5E" w14:textId="6B1354D2" w:rsidR="00D61D10" w:rsidRPr="00D94A67" w:rsidRDefault="00D61D10" w:rsidP="00D61D10">
      <w:pPr>
        <w:pStyle w:val="ListParagraph"/>
        <w:spacing w:after="0" w:line="240" w:lineRule="auto"/>
        <w:jc w:val="both"/>
        <w:rPr>
          <w:rFonts w:cstheme="minorHAnsi"/>
          <w:b/>
          <w:bCs/>
          <w:iCs/>
          <w:sz w:val="24"/>
          <w:szCs w:val="24"/>
          <w:rPrChange w:id="438" w:author="Adriana" w:date="2023-05-18T15:14:00Z">
            <w:rPr>
              <w:rFonts w:ascii="Trebuchet MS" w:hAnsi="Trebuchet MS" w:cs="Times New Roman"/>
              <w:b/>
              <w:bCs/>
              <w:iCs/>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r w:rsidRPr="00D94A67">
        <w:rPr>
          <w:rFonts w:cstheme="minorHAnsi"/>
          <w:sz w:val="24"/>
          <w:szCs w:val="24"/>
          <w:rPrChange w:id="439" w:author="Adriana" w:date="2023-05-18T15:14:00Z">
            <w:rPr>
              <w:rFonts w:ascii="Trebuchet MS" w:hAnsi="Trebuchet MS"/>
              <w:sz w:val="24"/>
              <w:szCs w:val="24"/>
            </w:rPr>
          </w:rPrChange>
        </w:rPr>
        <w:t xml:space="preserve"> </w:t>
      </w:r>
      <w:r w:rsidRPr="00D94A67">
        <w:rPr>
          <w:rFonts w:cstheme="minorHAnsi"/>
          <w:i/>
          <w:sz w:val="24"/>
          <w:szCs w:val="24"/>
          <w:rPrChange w:id="440" w:author="Adriana" w:date="2023-05-18T15:14:00Z">
            <w:rPr>
              <w:rFonts w:ascii="Trebuchet MS" w:hAnsi="Trebuchet MS" w:cs="Times New Roman"/>
              <w:i/>
              <w:sz w:val="24"/>
              <w:szCs w:val="24"/>
            </w:rPr>
          </w:rPrChange>
        </w:rPr>
        <w:t>Să nu utilizez</w:t>
      </w:r>
      <w:r w:rsidR="00193DF2" w:rsidRPr="00D94A67">
        <w:rPr>
          <w:rFonts w:cstheme="minorHAnsi"/>
          <w:i/>
          <w:sz w:val="24"/>
          <w:szCs w:val="24"/>
          <w:rPrChange w:id="441" w:author="Adriana" w:date="2023-05-18T15:14:00Z">
            <w:rPr>
              <w:rFonts w:ascii="Trebuchet MS" w:hAnsi="Trebuchet MS" w:cs="Times New Roman"/>
              <w:i/>
              <w:sz w:val="24"/>
              <w:szCs w:val="24"/>
            </w:rPr>
          </w:rPrChange>
        </w:rPr>
        <w:t>e</w:t>
      </w:r>
      <w:r w:rsidRPr="00D94A67">
        <w:rPr>
          <w:rFonts w:cstheme="minorHAnsi"/>
          <w:i/>
          <w:sz w:val="24"/>
          <w:szCs w:val="24"/>
          <w:rPrChange w:id="442" w:author="Adriana" w:date="2023-05-18T15:14:00Z">
            <w:rPr>
              <w:rFonts w:ascii="Trebuchet MS" w:hAnsi="Trebuchet MS" w:cs="Times New Roman"/>
              <w:i/>
              <w:sz w:val="24"/>
              <w:szCs w:val="24"/>
            </w:rPr>
          </w:rPrChange>
        </w:rPr>
        <w:t xml:space="preserve"> sprijinul primit pentru finanțarea de intervenții excluse din domeniul de aplicare al Fondului vizat de intervenție (</w:t>
      </w:r>
      <w:r w:rsidRPr="00D94A67">
        <w:rPr>
          <w:rFonts w:cstheme="minorHAnsi"/>
          <w:i/>
          <w:iCs/>
          <w:sz w:val="18"/>
          <w:szCs w:val="18"/>
          <w:rPrChange w:id="443" w:author="Adriana" w:date="2023-05-18T15:14:00Z">
            <w:rPr>
              <w:rFonts w:ascii="Trebuchet MS" w:hAnsi="Trebuchet MS" w:cs="Times New Roman"/>
              <w:i/>
              <w:iCs/>
              <w:sz w:val="18"/>
              <w:szCs w:val="18"/>
            </w:rPr>
          </w:rPrChange>
        </w:rPr>
        <w:t>FEDR</w:t>
      </w:r>
      <w:del w:id="444" w:author="Adriana" w:date="2023-05-18T15:25:00Z">
        <w:r w:rsidRPr="00D94A67" w:rsidDel="00390CAE">
          <w:rPr>
            <w:rFonts w:cstheme="minorHAnsi"/>
            <w:i/>
            <w:iCs/>
            <w:sz w:val="18"/>
            <w:szCs w:val="18"/>
            <w:rPrChange w:id="445" w:author="Adriana" w:date="2023-05-18T15:14:00Z">
              <w:rPr>
                <w:rFonts w:ascii="Trebuchet MS" w:hAnsi="Trebuchet MS" w:cs="Times New Roman"/>
                <w:i/>
                <w:iCs/>
                <w:sz w:val="18"/>
                <w:szCs w:val="18"/>
              </w:rPr>
            </w:rPrChange>
          </w:rPr>
          <w:delText>/FC art 6 reg FEDR/ FC1058/2021 , FSE+, etc text static introdus la definire apel ca angajament distinct</w:delText>
        </w:r>
      </w:del>
      <w:r w:rsidRPr="00D94A67">
        <w:rPr>
          <w:rFonts w:cstheme="minorHAnsi"/>
          <w:i/>
          <w:iCs/>
          <w:sz w:val="18"/>
          <w:szCs w:val="18"/>
          <w:rPrChange w:id="446" w:author="Adriana" w:date="2023-05-18T15:14:00Z">
            <w:rPr>
              <w:rFonts w:ascii="Trebuchet MS" w:hAnsi="Trebuchet MS" w:cs="Times New Roman"/>
              <w:i/>
              <w:iCs/>
              <w:sz w:val="18"/>
              <w:szCs w:val="18"/>
            </w:rPr>
          </w:rPrChange>
        </w:rPr>
        <w:t>)</w:t>
      </w:r>
    </w:p>
    <w:p w14:paraId="01AF64FA" w14:textId="653ACE3A" w:rsidR="00694857" w:rsidRPr="00D94A67" w:rsidRDefault="00D61D10">
      <w:pPr>
        <w:pStyle w:val="ListParagraph"/>
        <w:spacing w:after="0" w:line="240" w:lineRule="auto"/>
        <w:jc w:val="both"/>
        <w:rPr>
          <w:rFonts w:cstheme="minorHAnsi"/>
          <w:i/>
          <w:sz w:val="24"/>
          <w:szCs w:val="24"/>
          <w:rPrChange w:id="447"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48" w:name="__Fieldmark__14454_1580758020"/>
      <w:bookmarkEnd w:id="448"/>
      <w:r w:rsidR="002F6292" w:rsidRPr="00D94A67">
        <w:rPr>
          <w:rFonts w:cstheme="minorHAnsi"/>
          <w:i/>
          <w:iCs/>
          <w:sz w:val="24"/>
          <w:szCs w:val="24"/>
          <w:lang w:eastAsia="sk-SK"/>
          <w:rPrChange w:id="449"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50" w:author="Adriana" w:date="2023-05-18T15:14:00Z">
            <w:rPr>
              <w:rFonts w:ascii="Trebuchet MS" w:hAnsi="Trebuchet MS" w:cs="Times New Roman"/>
              <w:i/>
              <w:sz w:val="24"/>
              <w:szCs w:val="24"/>
            </w:rPr>
          </w:rPrChange>
        </w:rPr>
        <w:t>Să asigure contribuţia proprie declarata în sectiunea aferenta din Cererea de Finanțare,</w:t>
      </w:r>
    </w:p>
    <w:p w14:paraId="40C17A2D" w14:textId="6B3E6DD1" w:rsidR="00694857" w:rsidRPr="00D94A67" w:rsidRDefault="00D61D10">
      <w:pPr>
        <w:pStyle w:val="ListParagraph"/>
        <w:spacing w:after="0" w:line="240" w:lineRule="auto"/>
        <w:jc w:val="both"/>
        <w:rPr>
          <w:rFonts w:cstheme="minorHAnsi"/>
          <w:i/>
          <w:sz w:val="24"/>
          <w:szCs w:val="24"/>
          <w:rPrChange w:id="451"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52" w:name="__Fieldmark__14455_1580758020"/>
      <w:bookmarkEnd w:id="452"/>
      <w:r w:rsidR="002F6292" w:rsidRPr="00D94A67">
        <w:rPr>
          <w:rFonts w:cstheme="minorHAnsi"/>
          <w:i/>
          <w:iCs/>
          <w:sz w:val="24"/>
          <w:szCs w:val="24"/>
          <w:lang w:eastAsia="sk-SK"/>
          <w:rPrChange w:id="453"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54" w:author="Adriana" w:date="2023-05-18T15:14:00Z">
            <w:rPr>
              <w:rFonts w:ascii="Trebuchet MS" w:hAnsi="Trebuchet MS" w:cs="Times New Roman"/>
              <w:i/>
              <w:sz w:val="24"/>
              <w:szCs w:val="24"/>
            </w:rPr>
          </w:rPrChange>
        </w:rPr>
        <w:t>Să finanţeze toate costurile</w:t>
      </w:r>
      <w:r w:rsidR="00F849A4" w:rsidRPr="00D94A67">
        <w:rPr>
          <w:rFonts w:cstheme="minorHAnsi"/>
          <w:i/>
          <w:sz w:val="24"/>
          <w:szCs w:val="24"/>
          <w:rPrChange w:id="455" w:author="Adriana" w:date="2023-05-18T15:14:00Z">
            <w:rPr>
              <w:rFonts w:ascii="Trebuchet MS" w:hAnsi="Trebuchet MS" w:cs="Times New Roman"/>
              <w:i/>
              <w:sz w:val="24"/>
              <w:szCs w:val="24"/>
            </w:rPr>
          </w:rPrChange>
        </w:rPr>
        <w:t xml:space="preserve">, </w:t>
      </w:r>
      <w:r w:rsidR="002F6292" w:rsidRPr="00D94A67">
        <w:rPr>
          <w:rFonts w:cstheme="minorHAnsi"/>
          <w:i/>
          <w:sz w:val="24"/>
          <w:szCs w:val="24"/>
          <w:rPrChange w:id="456" w:author="Adriana" w:date="2023-05-18T15:14:00Z">
            <w:rPr>
              <w:rFonts w:ascii="Trebuchet MS" w:hAnsi="Trebuchet MS" w:cs="Times New Roman"/>
              <w:i/>
              <w:sz w:val="24"/>
              <w:szCs w:val="24"/>
            </w:rPr>
          </w:rPrChange>
        </w:rPr>
        <w:t xml:space="preserve">inclusiv costurile </w:t>
      </w:r>
      <w:r w:rsidRPr="00D94A67">
        <w:rPr>
          <w:rFonts w:cstheme="minorHAnsi"/>
          <w:i/>
          <w:sz w:val="24"/>
          <w:szCs w:val="24"/>
          <w:rPrChange w:id="457" w:author="Adriana" w:date="2023-05-18T15:14:00Z">
            <w:rPr>
              <w:rFonts w:ascii="Trebuchet MS" w:hAnsi="Trebuchet MS" w:cs="Times New Roman"/>
              <w:i/>
              <w:sz w:val="24"/>
              <w:szCs w:val="24"/>
            </w:rPr>
          </w:rPrChange>
        </w:rPr>
        <w:t>neeligibile, dar necesare</w:t>
      </w:r>
      <w:r w:rsidR="00F849A4" w:rsidRPr="00D94A67">
        <w:rPr>
          <w:rFonts w:cstheme="minorHAnsi"/>
          <w:i/>
          <w:sz w:val="24"/>
          <w:szCs w:val="24"/>
          <w:rPrChange w:id="458" w:author="Adriana" w:date="2023-05-18T15:14:00Z">
            <w:rPr>
              <w:rFonts w:ascii="Trebuchet MS" w:hAnsi="Trebuchet MS" w:cs="Times New Roman"/>
              <w:i/>
              <w:sz w:val="24"/>
              <w:szCs w:val="24"/>
            </w:rPr>
          </w:rPrChange>
        </w:rPr>
        <w:t xml:space="preserve">, </w:t>
      </w:r>
      <w:r w:rsidR="002F6292" w:rsidRPr="00D94A67">
        <w:rPr>
          <w:rFonts w:cstheme="minorHAnsi"/>
          <w:i/>
          <w:sz w:val="24"/>
          <w:szCs w:val="24"/>
          <w:rPrChange w:id="459" w:author="Adriana" w:date="2023-05-18T15:14:00Z">
            <w:rPr>
              <w:rFonts w:ascii="Trebuchet MS" w:hAnsi="Trebuchet MS" w:cs="Times New Roman"/>
              <w:i/>
              <w:sz w:val="24"/>
              <w:szCs w:val="24"/>
            </w:rPr>
          </w:rPrChange>
        </w:rPr>
        <w:t>aferente proiectului,</w:t>
      </w:r>
    </w:p>
    <w:p w14:paraId="5978E265" w14:textId="0D60FA11" w:rsidR="00694857" w:rsidRPr="00D94A67" w:rsidRDefault="00D61D10">
      <w:pPr>
        <w:pStyle w:val="ListParagraph"/>
        <w:spacing w:after="0" w:line="240" w:lineRule="auto"/>
        <w:jc w:val="both"/>
        <w:rPr>
          <w:rFonts w:cstheme="minorHAnsi"/>
          <w:i/>
          <w:sz w:val="24"/>
          <w:szCs w:val="24"/>
          <w:rPrChange w:id="460"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61" w:name="__Fieldmark__14456_1580758020"/>
      <w:bookmarkEnd w:id="461"/>
      <w:r w:rsidR="002F6292" w:rsidRPr="00D94A67">
        <w:rPr>
          <w:rFonts w:cstheme="minorHAnsi"/>
          <w:i/>
          <w:iCs/>
          <w:sz w:val="24"/>
          <w:szCs w:val="24"/>
          <w:lang w:eastAsia="sk-SK"/>
          <w:rPrChange w:id="462"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63" w:author="Adriana" w:date="2023-05-18T15:14:00Z">
            <w:rPr>
              <w:rFonts w:ascii="Trebuchet MS" w:hAnsi="Trebuchet MS" w:cs="Times New Roman"/>
              <w:i/>
              <w:sz w:val="24"/>
              <w:szCs w:val="24"/>
            </w:rPr>
          </w:rPrChange>
        </w:rPr>
        <w:t xml:space="preserve"> Să asigure resursele financiare necesare implementării optime a proiectului în condiţiile rambursării ulterioare a cheltuielilor eligibile din </w:t>
      </w:r>
      <w:r w:rsidR="00CA601F" w:rsidRPr="00D94A67">
        <w:rPr>
          <w:rFonts w:cstheme="minorHAnsi"/>
          <w:i/>
          <w:sz w:val="24"/>
          <w:szCs w:val="24"/>
          <w:rPrChange w:id="464" w:author="Adriana" w:date="2023-05-18T15:14:00Z">
            <w:rPr>
              <w:rFonts w:ascii="Trebuchet MS" w:hAnsi="Trebuchet MS" w:cs="Times New Roman"/>
              <w:i/>
              <w:sz w:val="24"/>
              <w:szCs w:val="24"/>
            </w:rPr>
          </w:rPrChange>
        </w:rPr>
        <w:t>fonduri</w:t>
      </w:r>
      <w:r w:rsidRPr="00D94A67">
        <w:rPr>
          <w:rFonts w:cstheme="minorHAnsi"/>
          <w:i/>
          <w:sz w:val="24"/>
          <w:szCs w:val="24"/>
          <w:rPrChange w:id="465" w:author="Adriana" w:date="2023-05-18T15:14:00Z">
            <w:rPr>
              <w:rFonts w:ascii="Trebuchet MS" w:hAnsi="Trebuchet MS" w:cs="Times New Roman"/>
              <w:i/>
              <w:sz w:val="24"/>
              <w:szCs w:val="24"/>
            </w:rPr>
          </w:rPrChange>
        </w:rPr>
        <w:t>le</w:t>
      </w:r>
      <w:r w:rsidR="00CA601F" w:rsidRPr="00D94A67">
        <w:rPr>
          <w:rFonts w:cstheme="minorHAnsi"/>
          <w:i/>
          <w:sz w:val="24"/>
          <w:szCs w:val="24"/>
          <w:rPrChange w:id="466" w:author="Adriana" w:date="2023-05-18T15:14:00Z">
            <w:rPr>
              <w:rFonts w:ascii="Trebuchet MS" w:hAnsi="Trebuchet MS" w:cs="Times New Roman"/>
              <w:i/>
              <w:sz w:val="24"/>
              <w:szCs w:val="24"/>
            </w:rPr>
          </w:rPrChange>
        </w:rPr>
        <w:t xml:space="preserve"> </w:t>
      </w:r>
      <w:r w:rsidRPr="00D94A67">
        <w:rPr>
          <w:rFonts w:cstheme="minorHAnsi"/>
          <w:i/>
          <w:sz w:val="24"/>
          <w:szCs w:val="24"/>
          <w:rPrChange w:id="467" w:author="Adriana" w:date="2023-05-18T15:14:00Z">
            <w:rPr>
              <w:rFonts w:ascii="Trebuchet MS" w:hAnsi="Trebuchet MS" w:cs="Times New Roman"/>
              <w:i/>
              <w:sz w:val="24"/>
              <w:szCs w:val="24"/>
            </w:rPr>
          </w:rPrChange>
        </w:rPr>
        <w:t>Uniunii</w:t>
      </w:r>
      <w:r w:rsidR="002F6292" w:rsidRPr="00D94A67">
        <w:rPr>
          <w:rFonts w:cstheme="minorHAnsi"/>
          <w:i/>
          <w:sz w:val="24"/>
          <w:szCs w:val="24"/>
          <w:rPrChange w:id="468" w:author="Adriana" w:date="2023-05-18T15:14:00Z">
            <w:rPr>
              <w:rFonts w:ascii="Trebuchet MS" w:hAnsi="Trebuchet MS" w:cs="Times New Roman"/>
              <w:i/>
              <w:sz w:val="24"/>
              <w:szCs w:val="24"/>
            </w:rPr>
          </w:rPrChange>
        </w:rPr>
        <w:t>,</w:t>
      </w:r>
    </w:p>
    <w:p w14:paraId="27C36985" w14:textId="42AE8ED0" w:rsidR="00D61D10" w:rsidRPr="00D94A67" w:rsidRDefault="00D61D10" w:rsidP="00D61D10">
      <w:pPr>
        <w:pStyle w:val="Ghid2"/>
        <w:spacing w:before="0" w:line="276" w:lineRule="auto"/>
        <w:ind w:left="720"/>
        <w:jc w:val="both"/>
        <w:rPr>
          <w:rFonts w:asciiTheme="minorHAnsi" w:hAnsiTheme="minorHAnsi" w:cstheme="minorHAnsi"/>
          <w:i w:val="0"/>
          <w:sz w:val="22"/>
          <w:szCs w:val="22"/>
          <w:rPrChange w:id="469" w:author="Adriana" w:date="2023-05-18T15:14:00Z">
            <w:rPr>
              <w:rFonts w:ascii="Calibri" w:hAnsi="Calibri" w:cs="Arial"/>
              <w:i w:val="0"/>
              <w:sz w:val="22"/>
              <w:szCs w:val="22"/>
            </w:rPr>
          </w:rPrChange>
        </w:rPr>
      </w:pPr>
      <w:r w:rsidRPr="008953AB">
        <w:rPr>
          <w:rFonts w:asciiTheme="minorHAnsi" w:hAnsiTheme="minorHAnsi" w:cstheme="minorHAnsi"/>
          <w:sz w:val="22"/>
          <w:szCs w:val="22"/>
        </w:rPr>
        <w:fldChar w:fldCharType="begin">
          <w:ffData>
            <w:name w:val=""/>
            <w:enabled/>
            <w:calcOnExit w:val="0"/>
            <w:checkBox>
              <w:sizeAuto/>
              <w:default w:val="0"/>
            </w:checkBox>
          </w:ffData>
        </w:fldChar>
      </w:r>
      <w:r w:rsidRPr="008953A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953AB">
        <w:rPr>
          <w:rFonts w:asciiTheme="minorHAnsi" w:hAnsiTheme="minorHAnsi" w:cstheme="minorHAnsi"/>
          <w:sz w:val="22"/>
          <w:szCs w:val="22"/>
        </w:rPr>
        <w:fldChar w:fldCharType="end"/>
      </w:r>
      <w:r w:rsidRPr="00D94A67">
        <w:rPr>
          <w:rFonts w:asciiTheme="minorHAnsi" w:hAnsiTheme="minorHAnsi" w:cstheme="minorHAnsi"/>
          <w:iCs/>
          <w:szCs w:val="24"/>
          <w:lang w:eastAsia="sk-SK"/>
          <w:rPrChange w:id="470" w:author="Adriana" w:date="2023-05-18T15:14:00Z">
            <w:rPr>
              <w:rFonts w:ascii="Trebuchet MS" w:hAnsi="Trebuchet MS"/>
              <w:iCs/>
              <w:szCs w:val="24"/>
              <w:lang w:eastAsia="sk-SK"/>
            </w:rPr>
          </w:rPrChange>
        </w:rPr>
        <w:t xml:space="preserve"> </w:t>
      </w:r>
      <w:r w:rsidR="00EE24E5" w:rsidRPr="00D94A67">
        <w:rPr>
          <w:rFonts w:asciiTheme="minorHAnsi" w:hAnsiTheme="minorHAnsi" w:cstheme="minorHAnsi"/>
          <w:iCs/>
          <w:szCs w:val="24"/>
          <w:lang w:eastAsia="sk-SK"/>
          <w:rPrChange w:id="471" w:author="Adriana" w:date="2023-05-18T15:14:00Z">
            <w:rPr>
              <w:rFonts w:ascii="Trebuchet MS" w:hAnsi="Trebuchet MS"/>
              <w:iCs/>
              <w:szCs w:val="24"/>
              <w:lang w:eastAsia="sk-SK"/>
            </w:rPr>
          </w:rPrChange>
        </w:rPr>
        <w:t>S</w:t>
      </w:r>
      <w:r w:rsidRPr="00D94A67">
        <w:rPr>
          <w:rFonts w:asciiTheme="minorHAnsi" w:eastAsiaTheme="minorHAnsi" w:hAnsiTheme="minorHAnsi" w:cstheme="minorHAnsi"/>
          <w:szCs w:val="24"/>
          <w:rPrChange w:id="472" w:author="Adriana" w:date="2023-05-18T15:14:00Z">
            <w:rPr>
              <w:rFonts w:ascii="Trebuchet MS" w:eastAsiaTheme="minorHAnsi" w:hAnsi="Trebuchet MS"/>
              <w:szCs w:val="24"/>
            </w:rPr>
          </w:rPrChange>
        </w:rPr>
        <w:t>ă asigure folosința echipamentelor şi bunurilor achiziţionate prin proiect, împreună cu partenerii, după caz, pentru scopul declarat în proiect</w:t>
      </w:r>
    </w:p>
    <w:p w14:paraId="0D922991" w14:textId="02099C2A" w:rsidR="00694857" w:rsidRPr="00D94A67" w:rsidRDefault="00D61D10">
      <w:pPr>
        <w:pStyle w:val="ListParagraph"/>
        <w:spacing w:after="0" w:line="240" w:lineRule="auto"/>
        <w:jc w:val="both"/>
        <w:rPr>
          <w:rFonts w:cstheme="minorHAnsi"/>
          <w:i/>
          <w:sz w:val="24"/>
          <w:szCs w:val="24"/>
          <w:rPrChange w:id="473"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74" w:name="__Fieldmark__14457_1580758020"/>
      <w:bookmarkEnd w:id="474"/>
      <w:r w:rsidR="002F6292" w:rsidRPr="00D94A67">
        <w:rPr>
          <w:rFonts w:cstheme="minorHAnsi"/>
          <w:i/>
          <w:iCs/>
          <w:sz w:val="24"/>
          <w:szCs w:val="24"/>
          <w:lang w:eastAsia="sk-SK"/>
          <w:rPrChange w:id="475"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76" w:author="Adriana" w:date="2023-05-18T15:14:00Z">
            <w:rPr>
              <w:rFonts w:ascii="Trebuchet MS" w:hAnsi="Trebuchet MS" w:cs="Times New Roman"/>
              <w:i/>
              <w:sz w:val="24"/>
              <w:szCs w:val="24"/>
            </w:rPr>
          </w:rPrChange>
        </w:rPr>
        <w:t xml:space="preserve">Să asigure </w:t>
      </w:r>
      <w:r w:rsidRPr="00D94A67">
        <w:rPr>
          <w:rFonts w:cstheme="minorHAnsi"/>
          <w:i/>
          <w:sz w:val="24"/>
          <w:szCs w:val="24"/>
          <w:rPrChange w:id="477" w:author="Adriana" w:date="2023-05-18T15:14:00Z">
            <w:rPr>
              <w:rFonts w:ascii="Trebuchet MS" w:hAnsi="Trebuchet MS" w:cs="Times New Roman"/>
              <w:i/>
              <w:sz w:val="24"/>
              <w:szCs w:val="24"/>
            </w:rPr>
          </w:rPrChange>
        </w:rPr>
        <w:t xml:space="preserve">cheltuielile de funcționare și întreținere aferente proiectului care includ investiții în infrastructură sau investiții productive, în vederea asigurării sustenabilității financiare a acestora </w:t>
      </w:r>
      <w:r w:rsidRPr="00D94A67">
        <w:rPr>
          <w:rFonts w:cstheme="minorHAnsi"/>
          <w:rPrChange w:id="478" w:author="Adriana" w:date="2023-05-18T15:14:00Z">
            <w:rPr>
              <w:rFonts w:ascii="Trebuchet MS" w:hAnsi="Trebuchet MS" w:cs="Times New Roman"/>
            </w:rPr>
          </w:rPrChange>
        </w:rPr>
        <w:t>(pentru investiții din FEDR</w:t>
      </w:r>
      <w:del w:id="479" w:author="Adriana" w:date="2023-05-18T15:26:00Z">
        <w:r w:rsidRPr="00D94A67" w:rsidDel="00390CAE">
          <w:rPr>
            <w:rFonts w:cstheme="minorHAnsi"/>
            <w:rPrChange w:id="480" w:author="Adriana" w:date="2023-05-18T15:14:00Z">
              <w:rPr>
                <w:rFonts w:ascii="Trebuchet MS" w:hAnsi="Trebuchet MS" w:cs="Times New Roman"/>
              </w:rPr>
            </w:rPrChange>
          </w:rPr>
          <w:delText>/FC</w:delText>
        </w:r>
      </w:del>
      <w:r w:rsidRPr="00D94A67">
        <w:rPr>
          <w:rFonts w:cstheme="minorHAnsi"/>
          <w:b/>
          <w:i/>
          <w:sz w:val="20"/>
          <w:szCs w:val="24"/>
          <w:rPrChange w:id="481" w:author="Adriana" w:date="2023-05-18T15:14:00Z">
            <w:rPr>
              <w:rFonts w:ascii="Trebuchet MS" w:hAnsi="Trebuchet MS" w:cs="Times New Roman"/>
              <w:b/>
              <w:i/>
              <w:sz w:val="20"/>
              <w:szCs w:val="24"/>
            </w:rPr>
          </w:rPrChange>
        </w:rPr>
        <w:t>)</w:t>
      </w:r>
      <w:r w:rsidR="002F6292" w:rsidRPr="00D94A67">
        <w:rPr>
          <w:rFonts w:cstheme="minorHAnsi"/>
          <w:b/>
          <w:i/>
          <w:sz w:val="20"/>
          <w:szCs w:val="24"/>
          <w:rPrChange w:id="482" w:author="Adriana" w:date="2023-05-18T15:14:00Z">
            <w:rPr>
              <w:rFonts w:ascii="Trebuchet MS" w:hAnsi="Trebuchet MS" w:cs="Times New Roman"/>
              <w:b/>
              <w:i/>
              <w:sz w:val="20"/>
              <w:szCs w:val="24"/>
            </w:rPr>
          </w:rPrChange>
        </w:rPr>
        <w:t>.</w:t>
      </w:r>
    </w:p>
    <w:p w14:paraId="3B51503B" w14:textId="5A2CCC71" w:rsidR="00694857" w:rsidRPr="00D94A67" w:rsidRDefault="00D61D10">
      <w:pPr>
        <w:pStyle w:val="ListParagraph"/>
        <w:spacing w:after="0" w:line="240" w:lineRule="auto"/>
        <w:jc w:val="both"/>
        <w:rPr>
          <w:rFonts w:cstheme="minorHAnsi"/>
          <w:i/>
          <w:sz w:val="24"/>
          <w:szCs w:val="24"/>
          <w:rPrChange w:id="483"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84" w:name="__Fieldmark__14458_1580758020"/>
      <w:bookmarkEnd w:id="484"/>
      <w:r w:rsidR="002F6292" w:rsidRPr="00D94A67">
        <w:rPr>
          <w:rFonts w:cstheme="minorHAnsi"/>
          <w:i/>
          <w:iCs/>
          <w:sz w:val="24"/>
          <w:szCs w:val="24"/>
          <w:lang w:eastAsia="sk-SK"/>
          <w:rPrChange w:id="485"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86" w:author="Adriana" w:date="2023-05-18T15:14:00Z">
            <w:rPr>
              <w:rFonts w:ascii="Trebuchet MS" w:hAnsi="Trebuchet MS" w:cs="Times New Roman"/>
              <w:i/>
              <w:sz w:val="24"/>
              <w:szCs w:val="24"/>
            </w:rPr>
          </w:rPrChange>
        </w:rPr>
        <w:t xml:space="preserve">Să prezinte, la momentul contractării, la cererea AM/OI, toate documentele necesare pentru a dovedi îndeplinirea </w:t>
      </w:r>
      <w:r w:rsidR="00BE5757" w:rsidRPr="00D94A67">
        <w:rPr>
          <w:rFonts w:cstheme="minorHAnsi"/>
          <w:i/>
          <w:sz w:val="24"/>
          <w:szCs w:val="24"/>
          <w:rPrChange w:id="487" w:author="Adriana" w:date="2023-05-18T15:14:00Z">
            <w:rPr>
              <w:rFonts w:ascii="Trebuchet MS" w:hAnsi="Trebuchet MS" w:cs="Times New Roman"/>
              <w:i/>
              <w:sz w:val="24"/>
              <w:szCs w:val="24"/>
            </w:rPr>
          </w:rPrChange>
        </w:rPr>
        <w:t xml:space="preserve">condițiilor </w:t>
      </w:r>
      <w:r w:rsidR="002F6292" w:rsidRPr="00D94A67">
        <w:rPr>
          <w:rFonts w:cstheme="minorHAnsi"/>
          <w:i/>
          <w:sz w:val="24"/>
          <w:szCs w:val="24"/>
          <w:rPrChange w:id="488" w:author="Adriana" w:date="2023-05-18T15:14:00Z">
            <w:rPr>
              <w:rFonts w:ascii="Trebuchet MS" w:hAnsi="Trebuchet MS" w:cs="Times New Roman"/>
              <w:i/>
              <w:sz w:val="24"/>
              <w:szCs w:val="24"/>
            </w:rPr>
          </w:rPrChange>
        </w:rPr>
        <w:t>de eligibilitate.</w:t>
      </w:r>
    </w:p>
    <w:p w14:paraId="6C91492C" w14:textId="7E424200" w:rsidR="00ED03BA" w:rsidRPr="00D94A67" w:rsidRDefault="00ED03BA" w:rsidP="00ED03BA">
      <w:pPr>
        <w:suppressAutoHyphens w:val="0"/>
        <w:autoSpaceDE w:val="0"/>
        <w:autoSpaceDN w:val="0"/>
        <w:adjustRightInd w:val="0"/>
        <w:spacing w:after="0" w:line="240" w:lineRule="auto"/>
        <w:ind w:left="720"/>
        <w:jc w:val="both"/>
        <w:rPr>
          <w:rFonts w:cstheme="minorHAnsi"/>
          <w:sz w:val="20"/>
          <w:szCs w:val="20"/>
          <w:rPrChange w:id="489" w:author="Adriana" w:date="2023-05-18T15:14:00Z">
            <w:rPr>
              <w:rFonts w:ascii="Calibri" w:hAnsi="Calibri"/>
              <w:sz w:val="20"/>
              <w:szCs w:val="20"/>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r w:rsidRPr="00D94A67">
        <w:rPr>
          <w:rFonts w:cstheme="minorHAnsi"/>
          <w:sz w:val="24"/>
          <w:szCs w:val="24"/>
          <w:rPrChange w:id="490" w:author="Adriana" w:date="2023-05-18T15:14:00Z">
            <w:rPr>
              <w:rFonts w:ascii="Trebuchet MS" w:hAnsi="Trebuchet MS"/>
              <w:sz w:val="24"/>
              <w:szCs w:val="24"/>
            </w:rPr>
          </w:rPrChange>
        </w:rPr>
        <w:t xml:space="preserve"> </w:t>
      </w:r>
      <w:r w:rsidR="00517B96" w:rsidRPr="00D94A67">
        <w:rPr>
          <w:rFonts w:cstheme="minorHAnsi"/>
          <w:i/>
          <w:sz w:val="24"/>
          <w:szCs w:val="24"/>
          <w:rPrChange w:id="491" w:author="Adriana" w:date="2023-05-18T15:14:00Z">
            <w:rPr>
              <w:rFonts w:ascii="Trebuchet MS" w:hAnsi="Trebuchet MS" w:cs="Times New Roman"/>
              <w:i/>
              <w:sz w:val="24"/>
              <w:szCs w:val="24"/>
            </w:rPr>
          </w:rPrChange>
        </w:rPr>
        <w:t>Î</w:t>
      </w:r>
      <w:r w:rsidRPr="00D94A67">
        <w:rPr>
          <w:rFonts w:cstheme="minorHAnsi"/>
          <w:i/>
          <w:sz w:val="24"/>
          <w:szCs w:val="24"/>
          <w:rPrChange w:id="492" w:author="Adriana" w:date="2023-05-18T15:14:00Z">
            <w:rPr>
              <w:rFonts w:ascii="Trebuchet MS" w:hAnsi="Trebuchet MS" w:cs="Times New Roman"/>
              <w:i/>
              <w:sz w:val="24"/>
              <w:szCs w:val="24"/>
            </w:rPr>
          </w:rPrChange>
        </w:rPr>
        <w:t>n cazul în care au fost demarate activităţi înainte de depunerea proiectului, eventualele proceduri de achiziţii publice aferente acestor activităţi au respectat legislaţia privind achiziţiile publice</w:t>
      </w:r>
    </w:p>
    <w:bookmarkStart w:id="493" w:name="__Fieldmark__14459_1580758020"/>
    <w:bookmarkEnd w:id="493"/>
    <w:p w14:paraId="73717FC2" w14:textId="5507C91C" w:rsidR="00694857" w:rsidRPr="00D94A67" w:rsidRDefault="00D61D10">
      <w:pPr>
        <w:pStyle w:val="ListParagraph"/>
        <w:spacing w:after="0" w:line="240" w:lineRule="auto"/>
        <w:jc w:val="both"/>
        <w:rPr>
          <w:rFonts w:cstheme="minorHAnsi"/>
          <w:i/>
          <w:sz w:val="24"/>
          <w:szCs w:val="24"/>
          <w:rPrChange w:id="494"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495" w:name="__Fieldmark__14460_1580758020"/>
      <w:bookmarkEnd w:id="495"/>
      <w:r w:rsidR="002F6292" w:rsidRPr="00D94A67">
        <w:rPr>
          <w:rFonts w:cstheme="minorHAnsi"/>
          <w:i/>
          <w:iCs/>
          <w:sz w:val="24"/>
          <w:szCs w:val="24"/>
          <w:lang w:eastAsia="sk-SK"/>
          <w:rPrChange w:id="496"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497" w:author="Adriana" w:date="2023-05-18T15:14:00Z">
            <w:rPr>
              <w:rFonts w:ascii="Trebuchet MS" w:hAnsi="Trebuchet MS" w:cs="Times New Roman"/>
              <w:i/>
              <w:sz w:val="24"/>
              <w:szCs w:val="24"/>
            </w:rPr>
          </w:rPrChange>
        </w:rPr>
        <w:t>În cazul obținerii finanțării</w:t>
      </w:r>
      <w:r w:rsidR="00E43337" w:rsidRPr="00D94A67">
        <w:rPr>
          <w:rFonts w:cstheme="minorHAnsi"/>
          <w:i/>
          <w:sz w:val="24"/>
          <w:szCs w:val="24"/>
          <w:rPrChange w:id="498" w:author="Adriana" w:date="2023-05-18T15:14:00Z">
            <w:rPr>
              <w:rFonts w:ascii="Trebuchet MS" w:hAnsi="Trebuchet MS" w:cs="Times New Roman"/>
              <w:i/>
              <w:sz w:val="24"/>
              <w:szCs w:val="24"/>
            </w:rPr>
          </w:rPrChange>
        </w:rPr>
        <w:t>,</w:t>
      </w:r>
      <w:r w:rsidR="002F6292" w:rsidRPr="00D94A67">
        <w:rPr>
          <w:rFonts w:cstheme="minorHAnsi"/>
          <w:i/>
          <w:sz w:val="24"/>
          <w:szCs w:val="24"/>
          <w:rPrChange w:id="499" w:author="Adriana" w:date="2023-05-18T15:14:00Z">
            <w:rPr>
              <w:rFonts w:ascii="Trebuchet MS" w:hAnsi="Trebuchet MS" w:cs="Times New Roman"/>
              <w:i/>
              <w:sz w:val="24"/>
              <w:szCs w:val="24"/>
            </w:rPr>
          </w:rPrChange>
        </w:rPr>
        <w:t xml:space="preserve"> să respecte toate cerințele privind </w:t>
      </w:r>
      <w:r w:rsidRPr="00D94A67">
        <w:rPr>
          <w:rFonts w:cstheme="minorHAnsi"/>
          <w:i/>
          <w:sz w:val="24"/>
          <w:szCs w:val="24"/>
          <w:rPrChange w:id="500" w:author="Adriana" w:date="2023-05-18T15:14:00Z">
            <w:rPr>
              <w:rFonts w:ascii="Trebuchet MS" w:hAnsi="Trebuchet MS" w:cs="Times New Roman"/>
              <w:i/>
              <w:sz w:val="24"/>
              <w:szCs w:val="24"/>
            </w:rPr>
          </w:rPrChange>
        </w:rPr>
        <w:t xml:space="preserve">caracterul durabil </w:t>
      </w:r>
      <w:r w:rsidR="00E43337" w:rsidRPr="00D94A67">
        <w:rPr>
          <w:rFonts w:cstheme="minorHAnsi"/>
          <w:i/>
          <w:sz w:val="24"/>
          <w:szCs w:val="24"/>
          <w:rPrChange w:id="501" w:author="Adriana" w:date="2023-05-18T15:14:00Z">
            <w:rPr>
              <w:rFonts w:ascii="Trebuchet MS" w:hAnsi="Trebuchet MS" w:cs="Times New Roman"/>
              <w:i/>
              <w:sz w:val="24"/>
              <w:szCs w:val="24"/>
            </w:rPr>
          </w:rPrChange>
        </w:rPr>
        <w:t xml:space="preserve"> </w:t>
      </w:r>
      <w:r w:rsidR="0075429B" w:rsidRPr="00D94A67">
        <w:rPr>
          <w:rFonts w:cstheme="minorHAnsi"/>
          <w:i/>
          <w:sz w:val="24"/>
          <w:szCs w:val="24"/>
          <w:rPrChange w:id="502" w:author="Adriana" w:date="2023-05-18T15:14:00Z">
            <w:rPr>
              <w:rFonts w:ascii="Trebuchet MS" w:hAnsi="Trebuchet MS" w:cs="Times New Roman"/>
              <w:i/>
              <w:sz w:val="24"/>
              <w:szCs w:val="24"/>
            </w:rPr>
          </w:rPrChange>
        </w:rPr>
        <w:t xml:space="preserve">al </w:t>
      </w:r>
      <w:r w:rsidR="002F6292" w:rsidRPr="00D94A67">
        <w:rPr>
          <w:rFonts w:cstheme="minorHAnsi"/>
          <w:i/>
          <w:sz w:val="24"/>
          <w:szCs w:val="24"/>
          <w:rPrChange w:id="503" w:author="Adriana" w:date="2023-05-18T15:14:00Z">
            <w:rPr>
              <w:rFonts w:ascii="Trebuchet MS" w:hAnsi="Trebuchet MS" w:cs="Times New Roman"/>
              <w:i/>
              <w:sz w:val="24"/>
              <w:szCs w:val="24"/>
            </w:rPr>
          </w:rPrChange>
        </w:rPr>
        <w:t>proiectului, așa cum sunt specificate în Ghidul Solicitantului</w:t>
      </w:r>
      <w:r w:rsidRPr="00D94A67">
        <w:rPr>
          <w:rFonts w:cstheme="minorHAnsi"/>
          <w:i/>
          <w:sz w:val="24"/>
          <w:szCs w:val="24"/>
          <w:rPrChange w:id="504" w:author="Adriana" w:date="2023-05-18T15:14:00Z">
            <w:rPr>
              <w:rFonts w:ascii="Trebuchet MS" w:hAnsi="Trebuchet MS" w:cs="Times New Roman"/>
              <w:i/>
              <w:sz w:val="24"/>
              <w:szCs w:val="24"/>
            </w:rPr>
          </w:rPrChange>
        </w:rPr>
        <w:t xml:space="preserve"> cu în conformitate cu prevederile art. 65 din Regulamentul (UE) 1060/2021  </w:t>
      </w:r>
    </w:p>
    <w:p w14:paraId="005EB99B" w14:textId="2D8A59C9" w:rsidR="00D61D10" w:rsidRPr="00D94A67" w:rsidRDefault="00D61D10" w:rsidP="00D61D10">
      <w:pPr>
        <w:pStyle w:val="ListParagraph"/>
        <w:spacing w:after="0" w:line="240" w:lineRule="auto"/>
        <w:jc w:val="both"/>
        <w:rPr>
          <w:rFonts w:cstheme="minorHAnsi"/>
          <w:i/>
          <w:sz w:val="24"/>
          <w:szCs w:val="24"/>
          <w:rPrChange w:id="505"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506" w:name="__Fieldmark__14461_1580758020"/>
      <w:bookmarkEnd w:id="506"/>
      <w:r w:rsidR="002F6292" w:rsidRPr="00D94A67">
        <w:rPr>
          <w:rFonts w:cstheme="minorHAnsi"/>
          <w:i/>
          <w:iCs/>
          <w:sz w:val="24"/>
          <w:szCs w:val="24"/>
          <w:lang w:eastAsia="sk-SK"/>
          <w:rPrChange w:id="507"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508" w:author="Adriana" w:date="2023-05-18T15:14:00Z">
            <w:rPr>
              <w:rFonts w:ascii="Trebuchet MS" w:hAnsi="Trebuchet MS" w:cs="Times New Roman"/>
              <w:i/>
              <w:sz w:val="24"/>
              <w:szCs w:val="24"/>
            </w:rPr>
          </w:rPrChange>
        </w:rPr>
        <w:t xml:space="preserve">Să respecte, pe durata pregătirii şi implementării proiectului, prevederile legislaţiei </w:t>
      </w:r>
      <w:r w:rsidR="00E43337" w:rsidRPr="00D94A67">
        <w:rPr>
          <w:rFonts w:cstheme="minorHAnsi"/>
          <w:i/>
          <w:sz w:val="24"/>
          <w:szCs w:val="24"/>
          <w:rPrChange w:id="509" w:author="Adriana" w:date="2023-05-18T15:14:00Z">
            <w:rPr>
              <w:rFonts w:ascii="Trebuchet MS" w:hAnsi="Trebuchet MS" w:cs="Times New Roman"/>
              <w:i/>
              <w:sz w:val="24"/>
              <w:szCs w:val="24"/>
            </w:rPr>
          </w:rPrChange>
        </w:rPr>
        <w:t xml:space="preserve">europene </w:t>
      </w:r>
      <w:r w:rsidR="002F6292" w:rsidRPr="00D94A67">
        <w:rPr>
          <w:rFonts w:cstheme="minorHAnsi"/>
          <w:i/>
          <w:sz w:val="24"/>
          <w:szCs w:val="24"/>
          <w:rPrChange w:id="510" w:author="Adriana" w:date="2023-05-18T15:14:00Z">
            <w:rPr>
              <w:rFonts w:ascii="Trebuchet MS" w:hAnsi="Trebuchet MS" w:cs="Times New Roman"/>
              <w:i/>
              <w:sz w:val="24"/>
              <w:szCs w:val="24"/>
            </w:rPr>
          </w:rPrChange>
        </w:rPr>
        <w:t xml:space="preserve">şi naţionale în domeniul dezvoltării durabile, inclusv DNSH, </w:t>
      </w:r>
      <w:r w:rsidRPr="00D94A67">
        <w:rPr>
          <w:rFonts w:cstheme="minorHAnsi"/>
          <w:i/>
          <w:sz w:val="24"/>
          <w:szCs w:val="24"/>
          <w:rPrChange w:id="511" w:author="Adriana" w:date="2023-05-18T15:14:00Z">
            <w:rPr>
              <w:rFonts w:ascii="Trebuchet MS" w:hAnsi="Trebuchet MS" w:cs="Times New Roman"/>
              <w:i/>
              <w:sz w:val="24"/>
              <w:szCs w:val="24"/>
            </w:rPr>
          </w:rPrChange>
        </w:rPr>
        <w:t xml:space="preserve">imunizarea la schimbări climatice, egalităţii de şanse, şi nediscriminării, egalităţii de gen, GDPR, Carta drepturilor fundamentale a Uniunii Europene, </w:t>
      </w:r>
      <w:r w:rsidR="00E30336" w:rsidRPr="00D94A67">
        <w:rPr>
          <w:rFonts w:cstheme="minorHAnsi"/>
          <w:i/>
          <w:sz w:val="24"/>
          <w:szCs w:val="24"/>
          <w:rPrChange w:id="512" w:author="Adriana" w:date="2023-05-18T15:14:00Z">
            <w:rPr>
              <w:rFonts w:ascii="Trebuchet MS" w:hAnsi="Trebuchet MS" w:cs="Times New Roman"/>
              <w:i/>
              <w:sz w:val="24"/>
              <w:szCs w:val="24"/>
            </w:rPr>
          </w:rPrChange>
        </w:rPr>
        <w:t xml:space="preserve">Convenția ONU privind Drepturile Persoanelor cu Handicap, </w:t>
      </w:r>
      <w:r w:rsidRPr="00D94A67">
        <w:rPr>
          <w:rFonts w:cstheme="minorHAnsi"/>
          <w:i/>
          <w:sz w:val="24"/>
          <w:szCs w:val="24"/>
          <w:rPrChange w:id="513" w:author="Adriana" w:date="2023-05-18T15:14:00Z">
            <w:rPr>
              <w:rFonts w:ascii="Trebuchet MS" w:hAnsi="Trebuchet MS" w:cs="Times New Roman"/>
              <w:i/>
              <w:sz w:val="24"/>
              <w:szCs w:val="24"/>
            </w:rPr>
          </w:rPrChange>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CF7395" w:rsidR="00694857" w:rsidRPr="00D94A67" w:rsidRDefault="00D61D10">
      <w:pPr>
        <w:pStyle w:val="ListParagraph"/>
        <w:spacing w:after="0" w:line="240" w:lineRule="auto"/>
        <w:jc w:val="both"/>
        <w:rPr>
          <w:rFonts w:cstheme="minorHAnsi"/>
          <w:i/>
          <w:sz w:val="24"/>
          <w:szCs w:val="24"/>
          <w:rPrChange w:id="514"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bookmarkStart w:id="515" w:name="__Fieldmark__14462_1580758020"/>
      <w:bookmarkEnd w:id="515"/>
      <w:r w:rsidR="002F6292" w:rsidRPr="00D94A67">
        <w:rPr>
          <w:rFonts w:cstheme="minorHAnsi"/>
          <w:i/>
          <w:iCs/>
          <w:sz w:val="24"/>
          <w:szCs w:val="24"/>
          <w:lang w:eastAsia="sk-SK"/>
          <w:rPrChange w:id="516" w:author="Adriana" w:date="2023-05-18T15:14:00Z">
            <w:rPr>
              <w:rFonts w:ascii="Trebuchet MS" w:hAnsi="Trebuchet MS" w:cs="Times New Roman"/>
              <w:i/>
              <w:iCs/>
              <w:sz w:val="24"/>
              <w:szCs w:val="24"/>
              <w:lang w:eastAsia="sk-SK"/>
            </w:rPr>
          </w:rPrChange>
        </w:rPr>
        <w:t xml:space="preserve"> </w:t>
      </w:r>
      <w:r w:rsidR="002F6292" w:rsidRPr="00D94A67">
        <w:rPr>
          <w:rFonts w:cstheme="minorHAnsi"/>
          <w:i/>
          <w:sz w:val="24"/>
          <w:szCs w:val="24"/>
          <w:rPrChange w:id="517" w:author="Adriana" w:date="2023-05-18T15:14:00Z">
            <w:rPr>
              <w:rFonts w:ascii="Trebuchet MS" w:hAnsi="Trebuchet MS" w:cs="Times New Roman"/>
              <w:i/>
              <w:sz w:val="24"/>
              <w:szCs w:val="24"/>
            </w:rPr>
          </w:rPrChange>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del w:id="518" w:author="Madalina" w:date="2023-05-19T12:00:00Z">
        <w:r w:rsidR="002F6292" w:rsidRPr="00D94A67" w:rsidDel="00932F27">
          <w:rPr>
            <w:rFonts w:cstheme="minorHAnsi"/>
            <w:i/>
            <w:sz w:val="24"/>
            <w:szCs w:val="24"/>
            <w:rPrChange w:id="519" w:author="Adriana" w:date="2023-05-18T15:14:00Z">
              <w:rPr>
                <w:rFonts w:ascii="Trebuchet MS" w:hAnsi="Trebuchet MS" w:cs="Times New Roman"/>
                <w:i/>
                <w:sz w:val="24"/>
                <w:szCs w:val="24"/>
              </w:rPr>
            </w:rPrChange>
          </w:rPr>
          <w:delText>/OI</w:delText>
        </w:r>
      </w:del>
      <w:r w:rsidR="002F6292" w:rsidRPr="00D94A67">
        <w:rPr>
          <w:rFonts w:cstheme="minorHAnsi"/>
          <w:i/>
          <w:sz w:val="24"/>
          <w:szCs w:val="24"/>
          <w:rPrChange w:id="520" w:author="Adriana" w:date="2023-05-18T15:14:00Z">
            <w:rPr>
              <w:rFonts w:ascii="Trebuchet MS" w:hAnsi="Trebuchet MS" w:cs="Times New Roman"/>
              <w:i/>
              <w:sz w:val="24"/>
              <w:szCs w:val="24"/>
            </w:rPr>
          </w:rPrChange>
        </w:rPr>
        <w:t xml:space="preserve"> în termen de</w:t>
      </w:r>
      <w:ins w:id="521" w:author="Madalina" w:date="2023-05-19T12:01:00Z">
        <w:r w:rsidR="00932F27">
          <w:rPr>
            <w:rFonts w:cstheme="minorHAnsi"/>
            <w:i/>
            <w:sz w:val="24"/>
            <w:szCs w:val="24"/>
          </w:rPr>
          <w:t xml:space="preserve"> 5 zile</w:t>
        </w:r>
      </w:ins>
      <w:del w:id="522" w:author="Madalina" w:date="2023-05-19T12:01:00Z">
        <w:r w:rsidR="002F6292" w:rsidRPr="00D94A67" w:rsidDel="00932F27">
          <w:rPr>
            <w:rFonts w:cstheme="minorHAnsi"/>
            <w:i/>
            <w:sz w:val="24"/>
            <w:szCs w:val="24"/>
            <w:rPrChange w:id="523" w:author="Adriana" w:date="2023-05-18T15:14:00Z">
              <w:rPr>
                <w:rFonts w:ascii="Trebuchet MS" w:hAnsi="Trebuchet MS" w:cs="Times New Roman"/>
                <w:i/>
                <w:sz w:val="24"/>
                <w:szCs w:val="24"/>
              </w:rPr>
            </w:rPrChange>
          </w:rPr>
          <w:delText xml:space="preserve"> </w:delText>
        </w:r>
        <w:r w:rsidR="00637403" w:rsidRPr="00D94A67" w:rsidDel="00932F27">
          <w:rPr>
            <w:rFonts w:cstheme="minorHAnsi"/>
            <w:i/>
            <w:sz w:val="24"/>
            <w:szCs w:val="24"/>
            <w:lang w:val="en-US"/>
            <w:rPrChange w:id="524" w:author="Adriana" w:date="2023-05-18T15:14:00Z">
              <w:rPr>
                <w:rFonts w:ascii="Trebuchet MS" w:hAnsi="Trebuchet MS" w:cs="Times New Roman"/>
                <w:i/>
                <w:sz w:val="24"/>
                <w:szCs w:val="24"/>
                <w:lang w:val="en-US"/>
              </w:rPr>
            </w:rPrChange>
          </w:rPr>
          <w:delText>&lt;</w:delText>
        </w:r>
        <w:r w:rsidR="002F6292" w:rsidRPr="00D94A67" w:rsidDel="00932F27">
          <w:rPr>
            <w:rFonts w:cstheme="minorHAnsi"/>
            <w:i/>
            <w:sz w:val="24"/>
            <w:szCs w:val="24"/>
            <w:highlight w:val="lightGray"/>
            <w:rPrChange w:id="525" w:author="Adriana" w:date="2023-05-18T15:14:00Z">
              <w:rPr>
                <w:rFonts w:ascii="Trebuchet MS" w:hAnsi="Trebuchet MS" w:cs="Times New Roman"/>
                <w:i/>
                <w:sz w:val="24"/>
                <w:szCs w:val="24"/>
                <w:highlight w:val="lightGray"/>
              </w:rPr>
            </w:rPrChange>
          </w:rPr>
          <w:delText>xxx</w:delText>
        </w:r>
        <w:r w:rsidR="00637403" w:rsidRPr="00D94A67" w:rsidDel="00932F27">
          <w:rPr>
            <w:rFonts w:cstheme="minorHAnsi"/>
            <w:i/>
            <w:sz w:val="24"/>
            <w:szCs w:val="24"/>
            <w:rPrChange w:id="526" w:author="Adriana" w:date="2023-05-18T15:14:00Z">
              <w:rPr>
                <w:rFonts w:ascii="Trebuchet MS" w:hAnsi="Trebuchet MS" w:cs="Times New Roman"/>
                <w:i/>
                <w:sz w:val="24"/>
                <w:szCs w:val="24"/>
              </w:rPr>
            </w:rPrChange>
          </w:rPr>
          <w:delText xml:space="preserve">&gt; </w:delText>
        </w:r>
      </w:del>
      <w:r w:rsidR="002F6292" w:rsidRPr="00D94A67">
        <w:rPr>
          <w:rFonts w:cstheme="minorHAnsi"/>
          <w:i/>
          <w:sz w:val="24"/>
          <w:szCs w:val="24"/>
          <w:rPrChange w:id="527" w:author="Adriana" w:date="2023-05-18T15:14:00Z">
            <w:rPr>
              <w:rFonts w:ascii="Trebuchet MS" w:hAnsi="Trebuchet MS" w:cs="Times New Roman"/>
              <w:i/>
              <w:sz w:val="24"/>
              <w:szCs w:val="24"/>
            </w:rPr>
          </w:rPrChange>
        </w:rPr>
        <w:t xml:space="preserve"> de la luarea la cunoștință a situației respective.</w:t>
      </w:r>
    </w:p>
    <w:p w14:paraId="67BA6AEA" w14:textId="4D6BF9EA" w:rsidR="00E30336" w:rsidRPr="00D94A67" w:rsidRDefault="00E30336" w:rsidP="00E30336">
      <w:pPr>
        <w:pStyle w:val="ListParagraph"/>
        <w:spacing w:after="0" w:line="240" w:lineRule="auto"/>
        <w:jc w:val="both"/>
        <w:rPr>
          <w:rFonts w:cstheme="minorHAnsi"/>
          <w:i/>
          <w:sz w:val="24"/>
          <w:szCs w:val="24"/>
          <w:rPrChange w:id="528" w:author="Adriana" w:date="2023-05-18T15:14:00Z">
            <w:rPr>
              <w:rFonts w:ascii="Trebuchet MS" w:hAnsi="Trebuchet MS" w:cs="Times New Roman"/>
              <w:i/>
              <w:sz w:val="24"/>
              <w:szCs w:val="24"/>
            </w:rPr>
          </w:rPrChange>
        </w:rPr>
      </w:pPr>
      <w:r w:rsidRPr="008953AB">
        <w:rPr>
          <w:rFonts w:cstheme="minorHAnsi"/>
        </w:rPr>
        <w:fldChar w:fldCharType="begin">
          <w:ffData>
            <w:name w:val=""/>
            <w:enabled/>
            <w:calcOnExit w:val="0"/>
            <w:checkBox>
              <w:sizeAuto/>
              <w:default w:val="0"/>
            </w:checkBox>
          </w:ffData>
        </w:fldChar>
      </w:r>
      <w:r w:rsidRPr="008953AB">
        <w:rPr>
          <w:rFonts w:cstheme="minorHAnsi"/>
        </w:rPr>
        <w:instrText xml:space="preserve"> FORMCHECKBOX </w:instrText>
      </w:r>
      <w:r w:rsidR="00000000">
        <w:rPr>
          <w:rFonts w:cstheme="minorHAnsi"/>
        </w:rPr>
      </w:r>
      <w:r w:rsidR="00000000">
        <w:rPr>
          <w:rFonts w:cstheme="minorHAnsi"/>
        </w:rPr>
        <w:fldChar w:fldCharType="separate"/>
      </w:r>
      <w:r w:rsidRPr="008953AB">
        <w:rPr>
          <w:rFonts w:cstheme="minorHAnsi"/>
        </w:rPr>
        <w:fldChar w:fldCharType="end"/>
      </w:r>
      <w:r w:rsidRPr="00D94A67">
        <w:rPr>
          <w:rFonts w:cstheme="minorHAnsi"/>
          <w:i/>
          <w:iCs/>
          <w:sz w:val="24"/>
          <w:szCs w:val="24"/>
          <w:lang w:eastAsia="sk-SK"/>
          <w:rPrChange w:id="529" w:author="Adriana" w:date="2023-05-18T15:14:00Z">
            <w:rPr>
              <w:rFonts w:ascii="Trebuchet MS" w:hAnsi="Trebuchet MS" w:cs="Times New Roman"/>
              <w:i/>
              <w:iCs/>
              <w:sz w:val="24"/>
              <w:szCs w:val="24"/>
              <w:lang w:eastAsia="sk-SK"/>
            </w:rPr>
          </w:rPrChange>
        </w:rPr>
        <w:t xml:space="preserve"> </w:t>
      </w:r>
      <w:r w:rsidRPr="00D94A67">
        <w:rPr>
          <w:rFonts w:cstheme="minorHAnsi"/>
          <w:i/>
          <w:sz w:val="24"/>
          <w:szCs w:val="24"/>
          <w:rPrChange w:id="530" w:author="Adriana" w:date="2023-05-18T15:14:00Z">
            <w:rPr>
              <w:rFonts w:ascii="Trebuchet MS" w:hAnsi="Trebuchet MS" w:cs="Times New Roman"/>
              <w:i/>
              <w:sz w:val="24"/>
              <w:szCs w:val="24"/>
            </w:rPr>
          </w:rPrChange>
        </w:rPr>
        <w:t xml:space="preserve">Să iau toate măsurile pentru respectarea regulilor privind </w:t>
      </w:r>
      <w:r w:rsidR="00517B96" w:rsidRPr="00D94A67">
        <w:rPr>
          <w:rFonts w:cstheme="minorHAnsi"/>
          <w:i/>
          <w:sz w:val="24"/>
          <w:szCs w:val="24"/>
          <w:rPrChange w:id="531" w:author="Adriana" w:date="2023-05-18T15:14:00Z">
            <w:rPr>
              <w:rFonts w:ascii="Trebuchet MS" w:hAnsi="Trebuchet MS" w:cs="Times New Roman"/>
              <w:i/>
              <w:sz w:val="24"/>
              <w:szCs w:val="24"/>
            </w:rPr>
          </w:rPrChange>
        </w:rPr>
        <w:t>evitarea</w:t>
      </w:r>
      <w:r w:rsidRPr="00D94A67">
        <w:rPr>
          <w:rFonts w:cstheme="minorHAnsi"/>
          <w:i/>
          <w:sz w:val="24"/>
          <w:szCs w:val="24"/>
          <w:rPrChange w:id="532" w:author="Adriana" w:date="2023-05-18T15:14:00Z">
            <w:rPr>
              <w:rFonts w:ascii="Trebuchet MS" w:hAnsi="Trebuchet MS" w:cs="Times New Roman"/>
              <w:i/>
              <w:sz w:val="24"/>
              <w:szCs w:val="24"/>
            </w:rPr>
          </w:rPrChange>
        </w:rPr>
        <w:t xml:space="preserve"> conflictului de interese, în conformitate cu reglementările europene și naționale în vigoare.</w:t>
      </w:r>
    </w:p>
    <w:p w14:paraId="1FA8BB54" w14:textId="2D64C0FF" w:rsidR="009C41AC" w:rsidRPr="00D94A67" w:rsidRDefault="009C41AC">
      <w:pPr>
        <w:pStyle w:val="ListParagraph"/>
        <w:spacing w:after="0" w:line="240" w:lineRule="auto"/>
        <w:jc w:val="both"/>
        <w:rPr>
          <w:rFonts w:cstheme="minorHAnsi"/>
          <w:i/>
          <w:color w:val="00B050"/>
          <w:sz w:val="24"/>
          <w:szCs w:val="24"/>
          <w:rPrChange w:id="533" w:author="Adriana" w:date="2023-05-18T15:14:00Z">
            <w:rPr>
              <w:rFonts w:ascii="Trebuchet MS" w:hAnsi="Trebuchet MS" w:cs="Times New Roman"/>
              <w:i/>
              <w:color w:val="00B050"/>
              <w:sz w:val="24"/>
              <w:szCs w:val="24"/>
            </w:rPr>
          </w:rPrChange>
        </w:rPr>
      </w:pPr>
      <w:r w:rsidRPr="008953AB">
        <w:rPr>
          <w:rFonts w:cstheme="minorHAnsi"/>
          <w:color w:val="00B050"/>
        </w:rPr>
        <w:fldChar w:fldCharType="begin">
          <w:ffData>
            <w:name w:val=""/>
            <w:enabled/>
            <w:calcOnExit w:val="0"/>
            <w:checkBox>
              <w:sizeAuto/>
              <w:default w:val="0"/>
            </w:checkBox>
          </w:ffData>
        </w:fldChar>
      </w:r>
      <w:r w:rsidRPr="008953AB">
        <w:rPr>
          <w:rFonts w:cstheme="minorHAnsi"/>
          <w:color w:val="00B050"/>
        </w:rPr>
        <w:instrText xml:space="preserve"> FORMCHECKBOX </w:instrText>
      </w:r>
      <w:r w:rsidR="00000000">
        <w:rPr>
          <w:rFonts w:cstheme="minorHAnsi"/>
          <w:color w:val="00B050"/>
        </w:rPr>
      </w:r>
      <w:r w:rsidR="00000000">
        <w:rPr>
          <w:rFonts w:cstheme="minorHAnsi"/>
          <w:color w:val="00B050"/>
        </w:rPr>
        <w:fldChar w:fldCharType="separate"/>
      </w:r>
      <w:r w:rsidRPr="008953AB">
        <w:rPr>
          <w:rFonts w:cstheme="minorHAnsi"/>
          <w:color w:val="00B050"/>
        </w:rPr>
        <w:fldChar w:fldCharType="end"/>
      </w:r>
      <w:r w:rsidRPr="00D94A67">
        <w:rPr>
          <w:rFonts w:cstheme="minorHAnsi"/>
          <w:i/>
          <w:iCs/>
          <w:color w:val="00B050"/>
          <w:sz w:val="24"/>
          <w:szCs w:val="24"/>
          <w:lang w:eastAsia="sk-SK"/>
          <w:rPrChange w:id="534" w:author="Adriana" w:date="2023-05-18T15:14:00Z">
            <w:rPr>
              <w:rFonts w:ascii="Trebuchet MS" w:hAnsi="Trebuchet MS" w:cs="Times New Roman"/>
              <w:i/>
              <w:iCs/>
              <w:color w:val="00B050"/>
              <w:sz w:val="24"/>
              <w:szCs w:val="24"/>
              <w:lang w:eastAsia="sk-SK"/>
            </w:rPr>
          </w:rPrChange>
        </w:rPr>
        <w:t xml:space="preserve"> </w:t>
      </w:r>
      <w:r w:rsidRPr="00D94A67">
        <w:rPr>
          <w:rFonts w:cstheme="minorHAnsi"/>
          <w:i/>
          <w:sz w:val="24"/>
          <w:szCs w:val="24"/>
          <w:rPrChange w:id="535" w:author="Adriana" w:date="2023-05-18T15:14:00Z">
            <w:rPr>
              <w:rFonts w:ascii="Trebuchet MS" w:hAnsi="Trebuchet MS" w:cs="Times New Roman"/>
              <w:i/>
              <w:sz w:val="24"/>
              <w:szCs w:val="24"/>
            </w:rPr>
          </w:rPrChange>
        </w:rPr>
        <w:t>Alte cerințe specifice</w:t>
      </w:r>
      <w:r w:rsidR="00AB0CDA" w:rsidRPr="00D94A67">
        <w:rPr>
          <w:rFonts w:cstheme="minorHAnsi"/>
          <w:i/>
          <w:sz w:val="24"/>
          <w:szCs w:val="24"/>
          <w:rPrChange w:id="536" w:author="Adriana" w:date="2023-05-18T15:14:00Z">
            <w:rPr>
              <w:rFonts w:ascii="Trebuchet MS" w:hAnsi="Trebuchet MS" w:cs="Times New Roman"/>
              <w:i/>
              <w:sz w:val="24"/>
              <w:szCs w:val="24"/>
            </w:rPr>
          </w:rPrChange>
        </w:rPr>
        <w:t xml:space="preserve"> pentru fiecare apel de proiecte</w:t>
      </w:r>
      <w:r w:rsidR="00637403" w:rsidRPr="00D94A67">
        <w:rPr>
          <w:rFonts w:cstheme="minorHAnsi"/>
          <w:i/>
          <w:sz w:val="24"/>
          <w:szCs w:val="24"/>
          <w:rPrChange w:id="537" w:author="Adriana" w:date="2023-05-18T15:14:00Z">
            <w:rPr>
              <w:rFonts w:ascii="Trebuchet MS" w:hAnsi="Trebuchet MS" w:cs="Times New Roman"/>
              <w:i/>
              <w:sz w:val="24"/>
              <w:szCs w:val="24"/>
            </w:rPr>
          </w:rPrChange>
        </w:rPr>
        <w:t xml:space="preserve"> </w:t>
      </w:r>
      <w:r w:rsidR="00637403" w:rsidRPr="00D94A67">
        <w:rPr>
          <w:rFonts w:cstheme="minorHAnsi"/>
          <w:i/>
          <w:color w:val="00B050"/>
          <w:sz w:val="24"/>
          <w:szCs w:val="24"/>
          <w:rPrChange w:id="538" w:author="Adriana" w:date="2023-05-18T15:14:00Z">
            <w:rPr>
              <w:rFonts w:ascii="Trebuchet MS" w:hAnsi="Trebuchet MS" w:cs="Times New Roman"/>
              <w:i/>
              <w:color w:val="00B050"/>
              <w:sz w:val="24"/>
              <w:szCs w:val="24"/>
            </w:rPr>
          </w:rPrChange>
        </w:rPr>
        <w:t>(</w:t>
      </w:r>
      <w:r w:rsidR="00637403" w:rsidRPr="00D94A67">
        <w:rPr>
          <w:rFonts w:cstheme="minorHAnsi"/>
          <w:i/>
          <w:iCs/>
          <w:color w:val="C00000"/>
          <w:sz w:val="18"/>
          <w:szCs w:val="18"/>
          <w:rPrChange w:id="539" w:author="Adriana" w:date="2023-05-18T15:14:00Z">
            <w:rPr>
              <w:rFonts w:ascii="Trebuchet MS" w:hAnsi="Trebuchet MS" w:cs="Times New Roman"/>
              <w:i/>
              <w:iCs/>
              <w:color w:val="C00000"/>
              <w:sz w:val="18"/>
              <w:szCs w:val="18"/>
            </w:rPr>
          </w:rPrChange>
        </w:rPr>
        <w:t>text static introdus la definire apel ca angajament distinct, va fi adaptat de către Autoritatea de management pentru fiecare apel</w:t>
      </w:r>
      <w:r w:rsidR="00637403" w:rsidRPr="00D94A67">
        <w:rPr>
          <w:rFonts w:cstheme="minorHAnsi"/>
          <w:i/>
          <w:color w:val="C00000"/>
          <w:sz w:val="24"/>
          <w:szCs w:val="24"/>
          <w:rPrChange w:id="540" w:author="Adriana" w:date="2023-05-18T15:14:00Z">
            <w:rPr>
              <w:rFonts w:ascii="Trebuchet MS" w:hAnsi="Trebuchet MS" w:cs="Times New Roman"/>
              <w:i/>
              <w:color w:val="C00000"/>
              <w:sz w:val="24"/>
              <w:szCs w:val="24"/>
            </w:rPr>
          </w:rPrChange>
        </w:rPr>
        <w:t>)</w:t>
      </w:r>
      <w:r w:rsidRPr="00D94A67">
        <w:rPr>
          <w:rFonts w:cstheme="minorHAnsi"/>
          <w:i/>
          <w:color w:val="C00000"/>
          <w:sz w:val="24"/>
          <w:szCs w:val="24"/>
          <w:rPrChange w:id="541" w:author="Adriana" w:date="2023-05-18T15:14:00Z">
            <w:rPr>
              <w:rFonts w:ascii="Trebuchet MS" w:hAnsi="Trebuchet MS" w:cs="Times New Roman"/>
              <w:i/>
              <w:color w:val="C00000"/>
              <w:sz w:val="24"/>
              <w:szCs w:val="24"/>
            </w:rPr>
          </w:rPrChange>
        </w:rPr>
        <w:t>.</w:t>
      </w:r>
    </w:p>
    <w:p w14:paraId="36AE00CF" w14:textId="3CF59DE3" w:rsidR="00D309A0" w:rsidRPr="00D94A67" w:rsidRDefault="00D309A0" w:rsidP="00062D81">
      <w:pPr>
        <w:pStyle w:val="ListParagraph"/>
        <w:numPr>
          <w:ilvl w:val="0"/>
          <w:numId w:val="3"/>
        </w:numPr>
        <w:suppressAutoHyphens w:val="0"/>
        <w:spacing w:after="0"/>
        <w:ind w:left="782" w:right="64" w:hanging="357"/>
        <w:jc w:val="both"/>
        <w:rPr>
          <w:rFonts w:cstheme="minorHAnsi"/>
          <w:sz w:val="24"/>
          <w:szCs w:val="24"/>
          <w:rPrChange w:id="542" w:author="Adriana" w:date="2023-05-18T15:14:00Z">
            <w:rPr>
              <w:rFonts w:ascii="Trebuchet MS" w:hAnsi="Trebuchet MS"/>
              <w:sz w:val="24"/>
              <w:szCs w:val="24"/>
            </w:rPr>
          </w:rPrChange>
        </w:rPr>
      </w:pPr>
      <w:r w:rsidRPr="00D94A67">
        <w:rPr>
          <w:rFonts w:cstheme="minorHAnsi"/>
          <w:b/>
          <w:bCs/>
          <w:sz w:val="24"/>
          <w:szCs w:val="24"/>
          <w:rPrChange w:id="543" w:author="Adriana" w:date="2023-05-18T15:14:00Z">
            <w:rPr>
              <w:rFonts w:ascii="Trebuchet MS" w:hAnsi="Trebuchet MS"/>
              <w:b/>
              <w:bCs/>
              <w:sz w:val="24"/>
              <w:szCs w:val="24"/>
            </w:rPr>
          </w:rPrChange>
        </w:rPr>
        <w:t xml:space="preserve">Imi  exprim acordul cu privire la utilizarea şi prelucrarea datelor cu caracter personal de către </w:t>
      </w:r>
      <w:r w:rsidR="00673026" w:rsidRPr="00D94A67">
        <w:rPr>
          <w:rFonts w:cstheme="minorHAnsi"/>
          <w:b/>
          <w:bCs/>
          <w:sz w:val="24"/>
          <w:szCs w:val="24"/>
          <w:rPrChange w:id="544" w:author="Adriana" w:date="2023-05-18T15:14:00Z">
            <w:rPr>
              <w:rFonts w:ascii="Trebuchet MS" w:hAnsi="Trebuchet MS"/>
              <w:b/>
              <w:bCs/>
              <w:sz w:val="24"/>
              <w:szCs w:val="24"/>
            </w:rPr>
          </w:rPrChange>
        </w:rPr>
        <w:t>AM</w:t>
      </w:r>
      <w:del w:id="545" w:author="Madalina" w:date="2023-05-19T12:02:00Z">
        <w:r w:rsidRPr="00D94A67" w:rsidDel="00ED1149">
          <w:rPr>
            <w:rFonts w:cstheme="minorHAnsi"/>
            <w:b/>
            <w:bCs/>
            <w:sz w:val="24"/>
            <w:szCs w:val="24"/>
            <w:rPrChange w:id="546" w:author="Adriana" w:date="2023-05-18T15:14:00Z">
              <w:rPr>
                <w:rFonts w:ascii="Trebuchet MS" w:hAnsi="Trebuchet MS"/>
                <w:b/>
                <w:bCs/>
                <w:sz w:val="24"/>
                <w:szCs w:val="24"/>
              </w:rPr>
            </w:rPrChange>
          </w:rPr>
          <w:delText>/</w:delText>
        </w:r>
        <w:r w:rsidR="00673026" w:rsidRPr="00D94A67" w:rsidDel="00ED1149">
          <w:rPr>
            <w:rFonts w:cstheme="minorHAnsi"/>
            <w:b/>
            <w:bCs/>
            <w:sz w:val="24"/>
            <w:szCs w:val="24"/>
            <w:rPrChange w:id="547" w:author="Adriana" w:date="2023-05-18T15:14:00Z">
              <w:rPr>
                <w:rFonts w:ascii="Trebuchet MS" w:hAnsi="Trebuchet MS"/>
                <w:b/>
                <w:bCs/>
                <w:sz w:val="24"/>
                <w:szCs w:val="24"/>
              </w:rPr>
            </w:rPrChange>
          </w:rPr>
          <w:delText>OI</w:delText>
        </w:r>
      </w:del>
      <w:r w:rsidR="003C403D" w:rsidRPr="00D94A67">
        <w:rPr>
          <w:rFonts w:cstheme="minorHAnsi"/>
          <w:b/>
          <w:bCs/>
          <w:sz w:val="24"/>
          <w:szCs w:val="24"/>
          <w:rPrChange w:id="548" w:author="Adriana" w:date="2023-05-18T15:14:00Z">
            <w:rPr>
              <w:rFonts w:ascii="Trebuchet MS" w:hAnsi="Trebuchet MS"/>
              <w:b/>
              <w:bCs/>
              <w:sz w:val="24"/>
              <w:szCs w:val="24"/>
            </w:rPr>
          </w:rPrChange>
        </w:rPr>
        <w:t xml:space="preserve"> responsabil sau orice altă structura cu responsabilități în gestiunea și controlul fondurilor</w:t>
      </w:r>
      <w:r w:rsidR="00EE24E5" w:rsidRPr="00D94A67">
        <w:rPr>
          <w:rFonts w:cstheme="minorHAnsi"/>
          <w:b/>
          <w:bCs/>
          <w:sz w:val="24"/>
          <w:szCs w:val="24"/>
          <w:rPrChange w:id="549" w:author="Adriana" w:date="2023-05-18T15:14:00Z">
            <w:rPr>
              <w:rFonts w:ascii="Trebuchet MS" w:hAnsi="Trebuchet MS"/>
              <w:b/>
              <w:bCs/>
              <w:sz w:val="24"/>
              <w:szCs w:val="24"/>
            </w:rPr>
          </w:rPrChange>
        </w:rPr>
        <w:t xml:space="preserve"> </w:t>
      </w:r>
      <w:r w:rsidR="00EE24E5" w:rsidRPr="00D94A67">
        <w:rPr>
          <w:rFonts w:cstheme="minorHAnsi"/>
          <w:b/>
          <w:bCs/>
          <w:sz w:val="24"/>
          <w:szCs w:val="24"/>
          <w:rPrChange w:id="550" w:author="Adriana" w:date="2023-05-18T15:14:00Z">
            <w:rPr>
              <w:rFonts w:ascii="Trebuchet MS" w:hAnsi="Trebuchet MS"/>
              <w:b/>
              <w:bCs/>
              <w:sz w:val="24"/>
              <w:szCs w:val="24"/>
            </w:rPr>
          </w:rPrChange>
        </w:rPr>
        <w:lastRenderedPageBreak/>
        <w:t>europene</w:t>
      </w:r>
      <w:r w:rsidRPr="00D94A67">
        <w:rPr>
          <w:rFonts w:cstheme="minorHAnsi"/>
          <w:b/>
          <w:bCs/>
          <w:sz w:val="24"/>
          <w:szCs w:val="24"/>
          <w:rPrChange w:id="551" w:author="Adriana" w:date="2023-05-18T15:14:00Z">
            <w:rPr>
              <w:rFonts w:ascii="Trebuchet MS" w:hAnsi="Trebuchet MS"/>
              <w:b/>
              <w:bCs/>
              <w:sz w:val="24"/>
              <w:szCs w:val="24"/>
            </w:rPr>
          </w:rPrChange>
        </w:rPr>
        <w:t>, în cadrul procesului de evaluare și contract</w:t>
      </w:r>
      <w:r w:rsidR="00CA601F" w:rsidRPr="00D94A67">
        <w:rPr>
          <w:rFonts w:cstheme="minorHAnsi"/>
          <w:b/>
          <w:bCs/>
          <w:sz w:val="24"/>
          <w:szCs w:val="24"/>
          <w:rPrChange w:id="552" w:author="Adriana" w:date="2023-05-18T15:14:00Z">
            <w:rPr>
              <w:rFonts w:ascii="Trebuchet MS" w:hAnsi="Trebuchet MS"/>
              <w:b/>
              <w:bCs/>
              <w:sz w:val="24"/>
              <w:szCs w:val="24"/>
            </w:rPr>
          </w:rPrChange>
        </w:rPr>
        <w:t>ar</w:t>
      </w:r>
      <w:r w:rsidRPr="00D94A67">
        <w:rPr>
          <w:rFonts w:cstheme="minorHAnsi"/>
          <w:b/>
          <w:bCs/>
          <w:sz w:val="24"/>
          <w:szCs w:val="24"/>
          <w:rPrChange w:id="553" w:author="Adriana" w:date="2023-05-18T15:14:00Z">
            <w:rPr>
              <w:rFonts w:ascii="Trebuchet MS" w:hAnsi="Trebuchet MS"/>
              <w:b/>
              <w:bCs/>
              <w:sz w:val="24"/>
              <w:szCs w:val="24"/>
            </w:rPr>
          </w:rPrChange>
        </w:rPr>
        <w:t>e și în cadrul verificărilor de management/audit/control, în scopul îndeplinirii activităților specifice, cu respectarea prevederilor legale</w:t>
      </w:r>
      <w:r w:rsidRPr="00D94A67">
        <w:rPr>
          <w:rFonts w:cstheme="minorHAnsi"/>
          <w:sz w:val="24"/>
          <w:szCs w:val="24"/>
          <w:rPrChange w:id="554" w:author="Adriana" w:date="2023-05-18T15:14:00Z">
            <w:rPr>
              <w:rFonts w:ascii="Trebuchet MS" w:hAnsi="Trebuchet MS"/>
              <w:sz w:val="24"/>
              <w:szCs w:val="24"/>
            </w:rPr>
          </w:rPrChange>
        </w:rPr>
        <w:t>.</w:t>
      </w:r>
    </w:p>
    <w:p w14:paraId="01E36F88" w14:textId="449EF036" w:rsidR="00694857" w:rsidRPr="00D94A67" w:rsidRDefault="002F6292" w:rsidP="00062D81">
      <w:pPr>
        <w:pStyle w:val="bullet"/>
        <w:numPr>
          <w:ilvl w:val="0"/>
          <w:numId w:val="3"/>
        </w:numPr>
        <w:spacing w:before="0" w:after="0"/>
        <w:ind w:left="782" w:hanging="357"/>
        <w:rPr>
          <w:rFonts w:asciiTheme="minorHAnsi" w:hAnsiTheme="minorHAnsi" w:cstheme="minorHAnsi"/>
          <w:b/>
          <w:sz w:val="24"/>
          <w:rPrChange w:id="555" w:author="Adriana" w:date="2023-05-18T15:14:00Z">
            <w:rPr>
              <w:b/>
              <w:sz w:val="24"/>
            </w:rPr>
          </w:rPrChange>
        </w:rPr>
      </w:pPr>
      <w:r w:rsidRPr="00D94A67">
        <w:rPr>
          <w:rFonts w:asciiTheme="minorHAnsi" w:hAnsiTheme="minorHAnsi" w:cstheme="minorHAnsi"/>
          <w:b/>
          <w:sz w:val="24"/>
          <w:rPrChange w:id="556" w:author="Adriana" w:date="2023-05-18T15:14:00Z">
            <w:rPr>
              <w:b/>
              <w:sz w:val="24"/>
            </w:rPr>
          </w:rPrChange>
        </w:rPr>
        <w:t>Declar că am luat la cunoștință că în etapa de contractare am obligația să fac dovada tuturor celor declarate prin prezenta Declarație, sub sancțiunea respingerii cererii de finanțare</w:t>
      </w:r>
    </w:p>
    <w:p w14:paraId="055D8A49" w14:textId="5DB74C8E" w:rsidR="00311AB4" w:rsidRPr="00D94A67" w:rsidRDefault="00311AB4" w:rsidP="00311AB4">
      <w:pPr>
        <w:pStyle w:val="bullet"/>
        <w:numPr>
          <w:ilvl w:val="0"/>
          <w:numId w:val="3"/>
        </w:numPr>
        <w:spacing w:before="0" w:after="0"/>
        <w:ind w:left="782" w:hanging="357"/>
        <w:rPr>
          <w:rFonts w:asciiTheme="minorHAnsi" w:hAnsiTheme="minorHAnsi" w:cstheme="minorHAnsi"/>
          <w:b/>
          <w:sz w:val="24"/>
          <w:rPrChange w:id="557" w:author="Adriana" w:date="2023-05-18T15:14:00Z">
            <w:rPr>
              <w:b/>
              <w:sz w:val="24"/>
            </w:rPr>
          </w:rPrChange>
        </w:rPr>
      </w:pPr>
      <w:r w:rsidRPr="00D94A67">
        <w:rPr>
          <w:rFonts w:asciiTheme="minorHAnsi" w:hAnsiTheme="minorHAnsi" w:cstheme="minorHAnsi"/>
          <w:b/>
          <w:sz w:val="24"/>
          <w:rPrChange w:id="558" w:author="Adriana" w:date="2023-05-18T15:14:00Z">
            <w:rPr>
              <w:b/>
              <w:sz w:val="24"/>
            </w:rPr>
          </w:rPrChange>
        </w:rPr>
        <w:t xml:space="preserve">Declar că sunt pe deplin autorizat să semnez această declaraţie în numele </w:t>
      </w:r>
      <w:r w:rsidRPr="00D94A67">
        <w:rPr>
          <w:rFonts w:asciiTheme="minorHAnsi" w:hAnsiTheme="minorHAnsi" w:cstheme="minorHAnsi"/>
          <w:sz w:val="24"/>
          <w:rPrChange w:id="559" w:author="Adriana" w:date="2023-05-18T15:14:00Z">
            <w:rPr>
              <w:sz w:val="24"/>
            </w:rPr>
          </w:rPrChange>
        </w:rPr>
        <w:t xml:space="preserve">&lt;denumire </w:t>
      </w:r>
      <w:r w:rsidRPr="00D94A67">
        <w:rPr>
          <w:rFonts w:asciiTheme="minorHAnsi" w:hAnsiTheme="minorHAnsi" w:cstheme="minorHAnsi"/>
          <w:sz w:val="24"/>
          <w:shd w:val="clear" w:color="auto" w:fill="B2B2B2"/>
          <w:rPrChange w:id="560" w:author="Adriana" w:date="2023-05-18T15:14:00Z">
            <w:rPr>
              <w:sz w:val="24"/>
              <w:shd w:val="clear" w:color="auto" w:fill="B2B2B2"/>
            </w:rPr>
          </w:rPrChange>
        </w:rPr>
        <w:t>entitate juridica</w:t>
      </w:r>
      <w:r w:rsidRPr="00D94A67">
        <w:rPr>
          <w:rFonts w:asciiTheme="minorHAnsi" w:hAnsiTheme="minorHAnsi" w:cstheme="minorHAnsi"/>
          <w:sz w:val="24"/>
          <w:rPrChange w:id="561" w:author="Adriana" w:date="2023-05-18T15:14:00Z">
            <w:rPr>
              <w:sz w:val="24"/>
            </w:rPr>
          </w:rPrChange>
        </w:rPr>
        <w:t>&gt;</w:t>
      </w:r>
      <w:r w:rsidRPr="00D94A67">
        <w:rPr>
          <w:rFonts w:asciiTheme="minorHAnsi" w:hAnsiTheme="minorHAnsi" w:cstheme="minorHAnsi"/>
          <w:b/>
          <w:sz w:val="24"/>
          <w:rPrChange w:id="562" w:author="Adriana" w:date="2023-05-18T15:14:00Z">
            <w:rPr>
              <w:b/>
              <w:sz w:val="24"/>
            </w:rPr>
          </w:rPrChange>
        </w:rPr>
        <w:t>.</w:t>
      </w:r>
    </w:p>
    <w:p w14:paraId="16F1E0C9" w14:textId="77777777" w:rsidR="00694857" w:rsidRPr="00D94A67" w:rsidRDefault="002F6292">
      <w:pPr>
        <w:pStyle w:val="bullet"/>
        <w:numPr>
          <w:ilvl w:val="0"/>
          <w:numId w:val="0"/>
        </w:numPr>
        <w:spacing w:before="0" w:after="0"/>
        <w:ind w:left="720" w:hanging="360"/>
        <w:rPr>
          <w:rFonts w:asciiTheme="minorHAnsi" w:hAnsiTheme="minorHAnsi" w:cstheme="minorHAnsi"/>
          <w:b/>
          <w:sz w:val="24"/>
          <w:rPrChange w:id="563" w:author="Adriana" w:date="2023-05-18T15:14:00Z">
            <w:rPr>
              <w:b/>
              <w:sz w:val="24"/>
            </w:rPr>
          </w:rPrChange>
        </w:rPr>
      </w:pPr>
      <w:r w:rsidRPr="00D94A67">
        <w:rPr>
          <w:rFonts w:asciiTheme="minorHAnsi" w:hAnsiTheme="minorHAnsi" w:cstheme="minorHAnsi"/>
          <w:b/>
          <w:sz w:val="24"/>
          <w:rPrChange w:id="564" w:author="Adriana" w:date="2023-05-18T15:14:00Z">
            <w:rPr>
              <w:b/>
              <w:sz w:val="24"/>
            </w:rPr>
          </w:rPrChange>
        </w:rPr>
        <w:t>&lt;</w:t>
      </w:r>
      <w:r w:rsidRPr="00D94A67">
        <w:rPr>
          <w:rFonts w:asciiTheme="minorHAnsi" w:hAnsiTheme="minorHAnsi" w:cstheme="minorHAnsi"/>
          <w:b/>
          <w:sz w:val="24"/>
          <w:shd w:val="clear" w:color="auto" w:fill="B2B2B2"/>
          <w:rPrChange w:id="565" w:author="Adriana" w:date="2023-05-18T15:14:00Z">
            <w:rPr>
              <w:b/>
              <w:sz w:val="24"/>
              <w:shd w:val="clear" w:color="auto" w:fill="B2B2B2"/>
            </w:rPr>
          </w:rPrChange>
        </w:rPr>
        <w:t>nume</w:t>
      </w:r>
      <w:r w:rsidRPr="00D94A67">
        <w:rPr>
          <w:rFonts w:asciiTheme="minorHAnsi" w:hAnsiTheme="minorHAnsi" w:cstheme="minorHAnsi"/>
          <w:b/>
          <w:sz w:val="24"/>
          <w:rPrChange w:id="566" w:author="Adriana" w:date="2023-05-18T15:14:00Z">
            <w:rPr>
              <w:b/>
              <w:sz w:val="24"/>
            </w:rPr>
          </w:rPrChange>
        </w:rPr>
        <w:t>&gt;, &lt;</w:t>
      </w:r>
      <w:r w:rsidRPr="00D94A67">
        <w:rPr>
          <w:rFonts w:asciiTheme="minorHAnsi" w:hAnsiTheme="minorHAnsi" w:cstheme="minorHAnsi"/>
          <w:b/>
          <w:sz w:val="24"/>
          <w:shd w:val="clear" w:color="auto" w:fill="B2B2B2"/>
          <w:rPrChange w:id="567" w:author="Adriana" w:date="2023-05-18T15:14:00Z">
            <w:rPr>
              <w:b/>
              <w:sz w:val="24"/>
              <w:shd w:val="clear" w:color="auto" w:fill="B2B2B2"/>
            </w:rPr>
          </w:rPrChange>
        </w:rPr>
        <w:t>prenume</w:t>
      </w:r>
      <w:r w:rsidRPr="00D94A67">
        <w:rPr>
          <w:rFonts w:asciiTheme="minorHAnsi" w:hAnsiTheme="minorHAnsi" w:cstheme="minorHAnsi"/>
          <w:b/>
          <w:sz w:val="24"/>
          <w:rPrChange w:id="568" w:author="Adriana" w:date="2023-05-18T15:14:00Z">
            <w:rPr>
              <w:b/>
              <w:sz w:val="24"/>
            </w:rPr>
          </w:rPrChange>
        </w:rPr>
        <w:t xml:space="preserve">&gt;, </w:t>
      </w:r>
    </w:p>
    <w:p w14:paraId="58F64113" w14:textId="77777777" w:rsidR="0035348F" w:rsidRPr="00D94A67" w:rsidRDefault="002F6292">
      <w:pPr>
        <w:pStyle w:val="bullet"/>
        <w:numPr>
          <w:ilvl w:val="0"/>
          <w:numId w:val="0"/>
        </w:numPr>
        <w:spacing w:before="0" w:after="0"/>
        <w:ind w:left="720" w:hanging="360"/>
        <w:rPr>
          <w:rFonts w:asciiTheme="minorHAnsi" w:hAnsiTheme="minorHAnsi" w:cstheme="minorHAnsi"/>
          <w:b/>
          <w:sz w:val="24"/>
          <w:rPrChange w:id="569" w:author="Adriana" w:date="2023-05-18T15:14:00Z">
            <w:rPr>
              <w:b/>
              <w:sz w:val="24"/>
            </w:rPr>
          </w:rPrChange>
        </w:rPr>
      </w:pPr>
      <w:r w:rsidRPr="00D94A67">
        <w:rPr>
          <w:rFonts w:asciiTheme="minorHAnsi" w:hAnsiTheme="minorHAnsi" w:cstheme="minorHAnsi"/>
          <w:b/>
          <w:sz w:val="24"/>
          <w:rPrChange w:id="570" w:author="Adriana" w:date="2023-05-18T15:14:00Z">
            <w:rPr>
              <w:b/>
              <w:sz w:val="24"/>
            </w:rPr>
          </w:rPrChange>
        </w:rPr>
        <w:t>&lt;</w:t>
      </w:r>
      <w:r w:rsidRPr="00D94A67">
        <w:rPr>
          <w:rFonts w:asciiTheme="minorHAnsi" w:hAnsiTheme="minorHAnsi" w:cstheme="minorHAnsi"/>
          <w:b/>
          <w:sz w:val="24"/>
          <w:shd w:val="clear" w:color="auto" w:fill="B2B2B2"/>
          <w:rPrChange w:id="571" w:author="Adriana" w:date="2023-05-18T15:14:00Z">
            <w:rPr>
              <w:b/>
              <w:sz w:val="24"/>
              <w:shd w:val="clear" w:color="auto" w:fill="B2B2B2"/>
            </w:rPr>
          </w:rPrChange>
        </w:rPr>
        <w:t>funcție</w:t>
      </w:r>
      <w:r w:rsidRPr="00D94A67">
        <w:rPr>
          <w:rFonts w:asciiTheme="minorHAnsi" w:hAnsiTheme="minorHAnsi" w:cstheme="minorHAnsi"/>
          <w:b/>
          <w:sz w:val="24"/>
          <w:rPrChange w:id="572" w:author="Adriana" w:date="2023-05-18T15:14:00Z">
            <w:rPr>
              <w:b/>
              <w:sz w:val="24"/>
            </w:rPr>
          </w:rPrChange>
        </w:rPr>
        <w:t xml:space="preserve">&gt;, </w:t>
      </w:r>
    </w:p>
    <w:p w14:paraId="58493256" w14:textId="331D8C26" w:rsidR="00694857" w:rsidRPr="00D94A67" w:rsidRDefault="002F6292">
      <w:pPr>
        <w:pStyle w:val="bullet"/>
        <w:numPr>
          <w:ilvl w:val="0"/>
          <w:numId w:val="0"/>
        </w:numPr>
        <w:spacing w:before="0" w:after="0"/>
        <w:ind w:left="720" w:hanging="360"/>
        <w:rPr>
          <w:rFonts w:asciiTheme="minorHAnsi" w:hAnsiTheme="minorHAnsi" w:cstheme="minorHAnsi"/>
          <w:b/>
          <w:sz w:val="24"/>
          <w:rPrChange w:id="573" w:author="Adriana" w:date="2023-05-18T15:14:00Z">
            <w:rPr>
              <w:b/>
              <w:sz w:val="24"/>
            </w:rPr>
          </w:rPrChange>
        </w:rPr>
      </w:pPr>
      <w:r w:rsidRPr="00D94A67">
        <w:rPr>
          <w:rFonts w:asciiTheme="minorHAnsi" w:hAnsiTheme="minorHAnsi" w:cstheme="minorHAnsi"/>
          <w:b/>
          <w:sz w:val="24"/>
          <w:rPrChange w:id="574" w:author="Adriana" w:date="2023-05-18T15:14:00Z">
            <w:rPr>
              <w:b/>
              <w:sz w:val="24"/>
            </w:rPr>
          </w:rPrChange>
        </w:rPr>
        <w:t xml:space="preserve">Semnătură </w:t>
      </w:r>
    </w:p>
    <w:p w14:paraId="594B90E0" w14:textId="0A8DC185" w:rsidR="0035348F" w:rsidRPr="00D94A67" w:rsidRDefault="0035348F">
      <w:pPr>
        <w:pStyle w:val="bullet"/>
        <w:numPr>
          <w:ilvl w:val="0"/>
          <w:numId w:val="0"/>
        </w:numPr>
        <w:spacing w:before="0" w:after="0"/>
        <w:ind w:left="720" w:hanging="360"/>
        <w:rPr>
          <w:rFonts w:asciiTheme="minorHAnsi" w:hAnsiTheme="minorHAnsi" w:cstheme="minorHAnsi"/>
          <w:b/>
          <w:sz w:val="24"/>
          <w:rPrChange w:id="575" w:author="Adriana" w:date="2023-05-18T15:14:00Z">
            <w:rPr>
              <w:b/>
              <w:sz w:val="24"/>
            </w:rPr>
          </w:rPrChange>
        </w:rPr>
      </w:pPr>
      <w:r w:rsidRPr="00D94A67">
        <w:rPr>
          <w:rFonts w:asciiTheme="minorHAnsi" w:hAnsiTheme="minorHAnsi" w:cstheme="minorHAnsi"/>
          <w:b/>
          <w:sz w:val="24"/>
          <w:rPrChange w:id="576" w:author="Adriana" w:date="2023-05-18T15:14:00Z">
            <w:rPr>
              <w:b/>
              <w:sz w:val="24"/>
            </w:rPr>
          </w:rPrChange>
        </w:rPr>
        <w:t>Dată (</w:t>
      </w:r>
      <w:r w:rsidRPr="00D94A67">
        <w:rPr>
          <w:rFonts w:asciiTheme="minorHAnsi" w:hAnsiTheme="minorHAnsi" w:cstheme="minorHAnsi"/>
          <w:b/>
          <w:sz w:val="24"/>
          <w:highlight w:val="lightGray"/>
          <w:rPrChange w:id="577" w:author="Adriana" w:date="2023-05-18T15:14:00Z">
            <w:rPr>
              <w:b/>
              <w:sz w:val="24"/>
              <w:highlight w:val="lightGray"/>
            </w:rPr>
          </w:rPrChange>
        </w:rPr>
        <w:t>zz/ll/aaaa</w:t>
      </w:r>
      <w:r w:rsidRPr="00D94A67">
        <w:rPr>
          <w:rFonts w:asciiTheme="minorHAnsi" w:hAnsiTheme="minorHAnsi" w:cstheme="minorHAnsi"/>
          <w:b/>
          <w:sz w:val="24"/>
          <w:rPrChange w:id="578" w:author="Adriana" w:date="2023-05-18T15:14:00Z">
            <w:rPr>
              <w:b/>
              <w:sz w:val="24"/>
            </w:rPr>
          </w:rPrChange>
        </w:rPr>
        <w:t>)</w:t>
      </w:r>
      <w:r w:rsidR="00DD4B93" w:rsidRPr="00D94A67">
        <w:rPr>
          <w:rFonts w:asciiTheme="minorHAnsi" w:hAnsiTheme="minorHAnsi" w:cstheme="minorHAnsi"/>
          <w:b/>
          <w:sz w:val="24"/>
          <w:rPrChange w:id="579" w:author="Adriana" w:date="2023-05-18T15:14:00Z">
            <w:rPr>
              <w:b/>
              <w:sz w:val="24"/>
            </w:rPr>
          </w:rPrChange>
        </w:rPr>
        <w:t xml:space="preserve"> </w:t>
      </w:r>
    </w:p>
    <w:sectPr w:rsidR="0035348F" w:rsidRPr="00D94A6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DEBB9" w14:textId="77777777" w:rsidR="00F26E36" w:rsidRDefault="00F26E36">
      <w:pPr>
        <w:spacing w:after="0" w:line="240" w:lineRule="auto"/>
      </w:pPr>
      <w:r>
        <w:separator/>
      </w:r>
    </w:p>
  </w:endnote>
  <w:endnote w:type="continuationSeparator" w:id="0">
    <w:p w14:paraId="1466AB28" w14:textId="77777777" w:rsidR="00F26E36" w:rsidRDefault="00F26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0A94C" w14:textId="77777777" w:rsidR="00F26E36" w:rsidRDefault="00F26E36">
      <w:pPr>
        <w:spacing w:after="0" w:line="240" w:lineRule="auto"/>
      </w:pPr>
      <w:r>
        <w:separator/>
      </w:r>
    </w:p>
  </w:footnote>
  <w:footnote w:type="continuationSeparator" w:id="0">
    <w:p w14:paraId="7710CB83" w14:textId="77777777" w:rsidR="00F26E36" w:rsidRDefault="00F26E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0FCC4936" w:rsidR="00694857" w:rsidRDefault="00E937DF">
    <w:pPr>
      <w:pStyle w:val="Header"/>
    </w:pPr>
    <w:ins w:id="580" w:author="Adriana" w:date="2023-05-18T15:10:00Z">
      <w:r w:rsidRPr="00DD02B8">
        <w:rPr>
          <w:noProof/>
          <w:lang w:eastAsia="ro-RO"/>
        </w:rPr>
        <w:drawing>
          <wp:inline distT="0" distB="0" distL="0" distR="0" wp14:anchorId="2B214AE3" wp14:editId="3742B361">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8D80DD9"/>
    <w:multiLevelType w:val="hybridMultilevel"/>
    <w:tmpl w:val="1A88261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ABA639C"/>
    <w:multiLevelType w:val="hybridMultilevel"/>
    <w:tmpl w:val="4C5E45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DCE2CD8"/>
    <w:multiLevelType w:val="hybridMultilevel"/>
    <w:tmpl w:val="D2C66F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1228608">
    <w:abstractNumId w:val="5"/>
  </w:num>
  <w:num w:numId="2" w16cid:durableId="179784802">
    <w:abstractNumId w:val="0"/>
  </w:num>
  <w:num w:numId="3" w16cid:durableId="1456829618">
    <w:abstractNumId w:val="6"/>
  </w:num>
  <w:num w:numId="4" w16cid:durableId="1461849150">
    <w:abstractNumId w:val="3"/>
  </w:num>
  <w:num w:numId="5" w16cid:durableId="614599171">
    <w:abstractNumId w:val="2"/>
  </w:num>
  <w:num w:numId="6" w16cid:durableId="358044781">
    <w:abstractNumId w:val="7"/>
  </w:num>
  <w:num w:numId="7" w16cid:durableId="1065026342">
    <w:abstractNumId w:val="4"/>
  </w:num>
  <w:num w:numId="8" w16cid:durableId="11431560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riana">
    <w15:presenceInfo w15:providerId="None" w15:userId="Adriana"/>
  </w15:person>
  <w15:person w15:author="Madalina">
    <w15:presenceInfo w15:providerId="None" w15:userId="Mada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1B2F"/>
    <w:rsid w:val="00035C5D"/>
    <w:rsid w:val="00040477"/>
    <w:rsid w:val="00050F15"/>
    <w:rsid w:val="00062D81"/>
    <w:rsid w:val="000755DB"/>
    <w:rsid w:val="000B4323"/>
    <w:rsid w:val="000C392F"/>
    <w:rsid w:val="00174C25"/>
    <w:rsid w:val="00193DF2"/>
    <w:rsid w:val="0019423B"/>
    <w:rsid w:val="0019569F"/>
    <w:rsid w:val="001B2B63"/>
    <w:rsid w:val="001C10E3"/>
    <w:rsid w:val="00231C4D"/>
    <w:rsid w:val="00296ED9"/>
    <w:rsid w:val="002B7CF4"/>
    <w:rsid w:val="002D3ECB"/>
    <w:rsid w:val="002F54BD"/>
    <w:rsid w:val="002F6292"/>
    <w:rsid w:val="00311AB4"/>
    <w:rsid w:val="00345E9B"/>
    <w:rsid w:val="0035348F"/>
    <w:rsid w:val="0035427B"/>
    <w:rsid w:val="00390CAE"/>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94857"/>
    <w:rsid w:val="00695127"/>
    <w:rsid w:val="006B68AC"/>
    <w:rsid w:val="006D08C4"/>
    <w:rsid w:val="006F0A64"/>
    <w:rsid w:val="00721CB6"/>
    <w:rsid w:val="0073653B"/>
    <w:rsid w:val="00751427"/>
    <w:rsid w:val="0075429B"/>
    <w:rsid w:val="007941A6"/>
    <w:rsid w:val="007C11F6"/>
    <w:rsid w:val="007F41BC"/>
    <w:rsid w:val="008151E3"/>
    <w:rsid w:val="00830349"/>
    <w:rsid w:val="00831A56"/>
    <w:rsid w:val="00895132"/>
    <w:rsid w:val="008953AB"/>
    <w:rsid w:val="008969F3"/>
    <w:rsid w:val="008B2BB2"/>
    <w:rsid w:val="008C74D5"/>
    <w:rsid w:val="008C74E6"/>
    <w:rsid w:val="008D6A9C"/>
    <w:rsid w:val="0092567A"/>
    <w:rsid w:val="00932F27"/>
    <w:rsid w:val="0095169C"/>
    <w:rsid w:val="0098229F"/>
    <w:rsid w:val="0098506A"/>
    <w:rsid w:val="009976D9"/>
    <w:rsid w:val="009C41AC"/>
    <w:rsid w:val="009D4A62"/>
    <w:rsid w:val="009E7ED4"/>
    <w:rsid w:val="009F7BD7"/>
    <w:rsid w:val="00A232DE"/>
    <w:rsid w:val="00A36A82"/>
    <w:rsid w:val="00A37BF1"/>
    <w:rsid w:val="00A63184"/>
    <w:rsid w:val="00A667B5"/>
    <w:rsid w:val="00A908EC"/>
    <w:rsid w:val="00A913AE"/>
    <w:rsid w:val="00AA1901"/>
    <w:rsid w:val="00AB0CDA"/>
    <w:rsid w:val="00AD3741"/>
    <w:rsid w:val="00AD657E"/>
    <w:rsid w:val="00B01FD4"/>
    <w:rsid w:val="00B21B72"/>
    <w:rsid w:val="00B30149"/>
    <w:rsid w:val="00B33C7F"/>
    <w:rsid w:val="00B466BA"/>
    <w:rsid w:val="00B5430D"/>
    <w:rsid w:val="00B5464D"/>
    <w:rsid w:val="00B54FC5"/>
    <w:rsid w:val="00BD00B3"/>
    <w:rsid w:val="00BD55D5"/>
    <w:rsid w:val="00BE3929"/>
    <w:rsid w:val="00BE5757"/>
    <w:rsid w:val="00BF035E"/>
    <w:rsid w:val="00BF4B1A"/>
    <w:rsid w:val="00C0719B"/>
    <w:rsid w:val="00C64D98"/>
    <w:rsid w:val="00C652DD"/>
    <w:rsid w:val="00C75AAE"/>
    <w:rsid w:val="00CA601F"/>
    <w:rsid w:val="00CD062E"/>
    <w:rsid w:val="00D309A0"/>
    <w:rsid w:val="00D61D10"/>
    <w:rsid w:val="00D94A67"/>
    <w:rsid w:val="00DA4B7A"/>
    <w:rsid w:val="00DC71B2"/>
    <w:rsid w:val="00DD26FF"/>
    <w:rsid w:val="00DD4B93"/>
    <w:rsid w:val="00DE1C7F"/>
    <w:rsid w:val="00E137C7"/>
    <w:rsid w:val="00E30336"/>
    <w:rsid w:val="00E32FEC"/>
    <w:rsid w:val="00E43337"/>
    <w:rsid w:val="00E7541E"/>
    <w:rsid w:val="00E937DF"/>
    <w:rsid w:val="00EA4742"/>
    <w:rsid w:val="00ED03BA"/>
    <w:rsid w:val="00ED1149"/>
    <w:rsid w:val="00EE24E5"/>
    <w:rsid w:val="00F0096C"/>
    <w:rsid w:val="00F26E36"/>
    <w:rsid w:val="00F72949"/>
    <w:rsid w:val="00F849A4"/>
    <w:rsid w:val="00FC4829"/>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D1EF5-625C-4F63-AC35-7648EA65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2163</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Madalina</cp:lastModifiedBy>
  <cp:revision>10</cp:revision>
  <dcterms:created xsi:type="dcterms:W3CDTF">2023-05-19T07:35:00Z</dcterms:created>
  <dcterms:modified xsi:type="dcterms:W3CDTF">2023-05-19T09:28:00Z</dcterms:modified>
  <dc:language>en-GB</dc:language>
</cp:coreProperties>
</file>